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DC" w:rsidRPr="00736F6A" w:rsidRDefault="00D76ADC" w:rsidP="00E0510C">
      <w:pPr>
        <w:shd w:val="clear" w:color="auto" w:fill="FFFFFF"/>
        <w:jc w:val="center"/>
        <w:outlineLvl w:val="0"/>
        <w:rPr>
          <w:rFonts w:ascii="Verdana" w:hAnsi="Verdana" w:cs="Microsoft Sans Serif"/>
          <w:b/>
          <w:bCs/>
          <w:color w:val="000000"/>
        </w:rPr>
      </w:pPr>
      <w:r w:rsidRPr="00736F6A">
        <w:rPr>
          <w:rFonts w:ascii="Verdana" w:hAnsi="Verdana" w:cs="Microsoft Sans Serif"/>
          <w:b/>
          <w:bCs/>
          <w:color w:val="000000"/>
        </w:rPr>
        <w:t>WNYRIC Standards Committee Meeting</w:t>
      </w:r>
      <w:r w:rsidR="004D064A">
        <w:rPr>
          <w:rFonts w:ascii="Verdana" w:hAnsi="Verdana" w:cs="Microsoft Sans Serif"/>
          <w:b/>
          <w:bCs/>
          <w:color w:val="000000"/>
        </w:rPr>
        <w:t xml:space="preserve"> Minutes</w:t>
      </w:r>
    </w:p>
    <w:p w:rsidR="00D76ADC" w:rsidRPr="00736F6A" w:rsidRDefault="00A71904" w:rsidP="00E0510C">
      <w:pPr>
        <w:shd w:val="clear" w:color="auto" w:fill="FFFFFF"/>
        <w:jc w:val="center"/>
        <w:rPr>
          <w:rFonts w:ascii="Verdana" w:hAnsi="Verdana" w:cs="Microsoft Sans Serif"/>
          <w:b/>
          <w:bCs/>
          <w:color w:val="000000"/>
        </w:rPr>
      </w:pPr>
      <w:r>
        <w:rPr>
          <w:rFonts w:ascii="Verdana" w:hAnsi="Verdana" w:cs="Microsoft Sans Serif"/>
          <w:b/>
          <w:bCs/>
          <w:color w:val="000000"/>
        </w:rPr>
        <w:t>August 10</w:t>
      </w:r>
      <w:r w:rsidR="00DF3F2E">
        <w:rPr>
          <w:rFonts w:ascii="Verdana" w:hAnsi="Verdana" w:cs="Microsoft Sans Serif"/>
          <w:b/>
          <w:bCs/>
          <w:color w:val="000000"/>
        </w:rPr>
        <w:t>, 2011</w:t>
      </w:r>
    </w:p>
    <w:p w:rsidR="00E0510C" w:rsidRDefault="00A71904" w:rsidP="00E0510C">
      <w:pPr>
        <w:autoSpaceDE w:val="0"/>
        <w:autoSpaceDN w:val="0"/>
        <w:adjustRightInd w:val="0"/>
        <w:spacing w:line="240" w:lineRule="atLeast"/>
        <w:ind w:left="360" w:hanging="360"/>
        <w:jc w:val="center"/>
        <w:rPr>
          <w:rFonts w:ascii="Verdana" w:hAnsi="Verdana"/>
          <w:b/>
          <w:bCs/>
        </w:rPr>
      </w:pPr>
      <w:r>
        <w:rPr>
          <w:rFonts w:ascii="Verdana" w:hAnsi="Verdana"/>
          <w:b/>
          <w:bCs/>
        </w:rPr>
        <w:t>1</w:t>
      </w:r>
      <w:r w:rsidR="00E0510C" w:rsidRPr="00E0510C">
        <w:rPr>
          <w:rFonts w:ascii="Verdana" w:hAnsi="Verdana"/>
          <w:b/>
          <w:bCs/>
        </w:rPr>
        <w:t xml:space="preserve">1:00 </w:t>
      </w:r>
      <w:r>
        <w:rPr>
          <w:rFonts w:ascii="Verdana" w:hAnsi="Verdana"/>
          <w:b/>
          <w:bCs/>
        </w:rPr>
        <w:t>a</w:t>
      </w:r>
      <w:r w:rsidR="00E0510C" w:rsidRPr="00E0510C">
        <w:rPr>
          <w:rFonts w:ascii="Verdana" w:hAnsi="Verdana"/>
          <w:b/>
          <w:bCs/>
        </w:rPr>
        <w:t>.m.-3:00 p.m.</w:t>
      </w:r>
    </w:p>
    <w:p w:rsidR="00A71904" w:rsidRDefault="00A71904" w:rsidP="00E0510C">
      <w:pPr>
        <w:autoSpaceDE w:val="0"/>
        <w:autoSpaceDN w:val="0"/>
        <w:adjustRightInd w:val="0"/>
        <w:spacing w:line="240" w:lineRule="atLeast"/>
        <w:ind w:left="360" w:hanging="360"/>
        <w:jc w:val="center"/>
        <w:rPr>
          <w:rFonts w:ascii="Verdana" w:hAnsi="Verdana"/>
          <w:b/>
          <w:bCs/>
        </w:rPr>
      </w:pPr>
      <w:r>
        <w:rPr>
          <w:rFonts w:ascii="Verdana" w:hAnsi="Verdana"/>
          <w:b/>
          <w:bCs/>
        </w:rPr>
        <w:t>E1B Education Campus</w:t>
      </w:r>
    </w:p>
    <w:p w:rsidR="00A71904" w:rsidRDefault="00A71904" w:rsidP="00E0510C">
      <w:pPr>
        <w:autoSpaceDE w:val="0"/>
        <w:autoSpaceDN w:val="0"/>
        <w:adjustRightInd w:val="0"/>
        <w:spacing w:line="240" w:lineRule="atLeast"/>
        <w:ind w:left="360" w:hanging="360"/>
        <w:jc w:val="center"/>
        <w:rPr>
          <w:rFonts w:ascii="Verdana" w:hAnsi="Verdana"/>
          <w:b/>
          <w:bCs/>
        </w:rPr>
      </w:pPr>
      <w:r>
        <w:rPr>
          <w:rFonts w:ascii="Verdana" w:hAnsi="Verdana"/>
          <w:b/>
          <w:bCs/>
        </w:rPr>
        <w:t>355 Harlem Road, West Seneca</w:t>
      </w:r>
    </w:p>
    <w:p w:rsidR="00A71904" w:rsidRPr="00E0510C" w:rsidRDefault="00A71904" w:rsidP="00E0510C">
      <w:pPr>
        <w:autoSpaceDE w:val="0"/>
        <w:autoSpaceDN w:val="0"/>
        <w:adjustRightInd w:val="0"/>
        <w:spacing w:line="240" w:lineRule="atLeast"/>
        <w:ind w:left="360" w:hanging="360"/>
        <w:jc w:val="center"/>
        <w:rPr>
          <w:rFonts w:ascii="Verdana" w:hAnsi="Verdana"/>
          <w:b/>
          <w:bCs/>
        </w:rPr>
      </w:pPr>
      <w:r>
        <w:rPr>
          <w:rFonts w:ascii="Verdana" w:hAnsi="Verdana"/>
          <w:b/>
          <w:bCs/>
        </w:rPr>
        <w:t>Room A-2</w:t>
      </w:r>
    </w:p>
    <w:p w:rsidR="00D76ADC" w:rsidRPr="00736F6A" w:rsidRDefault="00A71904" w:rsidP="00D76ADC">
      <w:pPr>
        <w:shd w:val="clear" w:color="auto" w:fill="FFFFFF"/>
        <w:rPr>
          <w:rFonts w:ascii="Verdana" w:hAnsi="Verdana" w:cs="Microsoft Sans Serif"/>
          <w:b/>
          <w:bCs/>
          <w:color w:val="000000"/>
        </w:rPr>
      </w:pPr>
      <w:r>
        <w:rPr>
          <w:rFonts w:ascii="Verdana" w:hAnsi="Verdana" w:cs="Microsoft Sans Serif"/>
          <w:b/>
          <w:bCs/>
          <w:color w:val="000000"/>
        </w:rPr>
        <w:tab/>
      </w:r>
      <w:r>
        <w:rPr>
          <w:rFonts w:ascii="Verdana" w:hAnsi="Verdana" w:cs="Microsoft Sans Serif"/>
          <w:b/>
          <w:bCs/>
          <w:color w:val="000000"/>
        </w:rPr>
        <w:tab/>
      </w:r>
    </w:p>
    <w:p w:rsidR="00D76ADC" w:rsidRPr="00B45230" w:rsidRDefault="00D76ADC" w:rsidP="003C12C6">
      <w:pPr>
        <w:shd w:val="clear" w:color="auto" w:fill="FFFFFF"/>
        <w:tabs>
          <w:tab w:val="left" w:pos="3600"/>
        </w:tabs>
        <w:outlineLvl w:val="0"/>
        <w:rPr>
          <w:rFonts w:ascii="Verdana" w:hAnsi="Verdana" w:cs="Microsoft Sans Serif"/>
          <w:bCs/>
          <w:color w:val="000000"/>
        </w:rPr>
      </w:pPr>
      <w:r w:rsidRPr="00B45230">
        <w:rPr>
          <w:rFonts w:ascii="Verdana" w:hAnsi="Verdana" w:cs="Microsoft Sans Serif"/>
          <w:bCs/>
          <w:color w:val="000000"/>
        </w:rPr>
        <w:t>In Attendance:</w:t>
      </w:r>
    </w:p>
    <w:p w:rsidR="00B45230" w:rsidRPr="00736F6A" w:rsidRDefault="00B45230" w:rsidP="003C12C6">
      <w:pPr>
        <w:shd w:val="clear" w:color="auto" w:fill="FFFFFF"/>
        <w:tabs>
          <w:tab w:val="left" w:pos="3600"/>
        </w:tabs>
        <w:outlineLvl w:val="0"/>
        <w:rPr>
          <w:rFonts w:ascii="Verdana" w:hAnsi="Verdana" w:cs="Microsoft Sans Serif"/>
          <w:b/>
          <w:bCs/>
          <w:color w:val="000000"/>
        </w:rPr>
      </w:pPr>
    </w:p>
    <w:p w:rsidR="00D76ADC" w:rsidRPr="00324EB2" w:rsidRDefault="00F51BEA" w:rsidP="00E07F07">
      <w:pPr>
        <w:shd w:val="clear" w:color="auto" w:fill="FFFFFF"/>
        <w:tabs>
          <w:tab w:val="left" w:pos="3600"/>
        </w:tabs>
        <w:rPr>
          <w:rFonts w:ascii="Verdana" w:hAnsi="Verdana" w:cs="Microsoft Sans Serif"/>
          <w:color w:val="000000"/>
        </w:rPr>
      </w:pPr>
      <w:ins w:id="0" w:author="Valerie Winegarden" w:date="2011-08-12T14:08:00Z">
        <w:r w:rsidRPr="00324EB2">
          <w:rPr>
            <w:rFonts w:ascii="Verdana" w:hAnsi="Verdana" w:cs="Microsoft Sans Serif"/>
            <w:color w:val="000000"/>
          </w:rPr>
          <w:t>Jill Holbrook (</w:t>
        </w:r>
        <w:r>
          <w:rPr>
            <w:rFonts w:ascii="Verdana" w:hAnsi="Verdana" w:cs="Microsoft Sans Serif"/>
            <w:color w:val="000000"/>
          </w:rPr>
          <w:t>WNYRIC-Chair</w:t>
        </w:r>
        <w:r w:rsidRPr="00324EB2">
          <w:rPr>
            <w:rFonts w:ascii="Verdana" w:hAnsi="Verdana" w:cs="Microsoft Sans Serif"/>
            <w:color w:val="000000"/>
          </w:rPr>
          <w:t>)</w:t>
        </w:r>
        <w:r>
          <w:rPr>
            <w:rFonts w:ascii="Verdana" w:hAnsi="Verdana" w:cs="Microsoft Sans Serif"/>
            <w:color w:val="000000"/>
          </w:rPr>
          <w:tab/>
        </w:r>
        <w:r>
          <w:rPr>
            <w:rFonts w:ascii="Verdana" w:hAnsi="Verdana" w:cs="Microsoft Sans Serif"/>
            <w:color w:val="000000"/>
          </w:rPr>
          <w:tab/>
        </w:r>
      </w:ins>
      <w:del w:id="1" w:author="Valerie Winegarden" w:date="2011-08-12T14:08:00Z">
        <w:r w:rsidR="00AD4ABA" w:rsidRPr="00324EB2" w:rsidDel="00F51BEA">
          <w:rPr>
            <w:rFonts w:ascii="Verdana" w:hAnsi="Verdana" w:cs="Microsoft Sans Serif"/>
            <w:color w:val="000000"/>
          </w:rPr>
          <w:delText>Bob Spino (E2CC BOCES)</w:delText>
        </w:r>
        <w:r w:rsidR="00D76ADC" w:rsidRPr="00324EB2" w:rsidDel="00F51BEA">
          <w:rPr>
            <w:rFonts w:ascii="Verdana" w:hAnsi="Verdana" w:cs="Microsoft Sans Serif"/>
            <w:color w:val="000000"/>
          </w:rPr>
          <w:tab/>
        </w:r>
        <w:r w:rsidR="00324EB2" w:rsidDel="00F51BEA">
          <w:rPr>
            <w:rFonts w:ascii="Verdana" w:hAnsi="Verdana" w:cs="Microsoft Sans Serif"/>
            <w:color w:val="000000"/>
          </w:rPr>
          <w:tab/>
        </w:r>
      </w:del>
      <w:r w:rsidR="00D76ADC" w:rsidRPr="00324EB2">
        <w:rPr>
          <w:rFonts w:ascii="Verdana" w:hAnsi="Verdana" w:cs="Microsoft Sans Serif"/>
          <w:color w:val="000000"/>
        </w:rPr>
        <w:t>Rick Mardino (</w:t>
      </w:r>
      <w:r w:rsidR="00511A13" w:rsidRPr="00324EB2">
        <w:rPr>
          <w:rFonts w:ascii="Verdana" w:hAnsi="Verdana" w:cs="Microsoft Sans Serif"/>
          <w:color w:val="000000"/>
        </w:rPr>
        <w:t>Erie 1 BOCES</w:t>
      </w:r>
      <w:r w:rsidR="00D76ADC" w:rsidRPr="00324EB2">
        <w:rPr>
          <w:rFonts w:ascii="Verdana" w:hAnsi="Verdana" w:cs="Microsoft Sans Serif"/>
          <w:color w:val="000000"/>
        </w:rPr>
        <w:t>)</w:t>
      </w:r>
    </w:p>
    <w:p w:rsidR="001E298B" w:rsidRDefault="00D76ADC" w:rsidP="00177283">
      <w:pPr>
        <w:shd w:val="clear" w:color="auto" w:fill="FFFFFF"/>
        <w:tabs>
          <w:tab w:val="left" w:pos="3600"/>
        </w:tabs>
        <w:rPr>
          <w:rFonts w:ascii="Verdana" w:hAnsi="Verdana" w:cs="Microsoft Sans Serif"/>
          <w:color w:val="000000"/>
        </w:rPr>
      </w:pPr>
      <w:r w:rsidRPr="00324EB2">
        <w:rPr>
          <w:rFonts w:ascii="Verdana" w:hAnsi="Verdana" w:cs="Microsoft Sans Serif"/>
          <w:color w:val="000000"/>
        </w:rPr>
        <w:t>Dick Lydo (WNYRIC)</w:t>
      </w:r>
      <w:r w:rsidRPr="00324EB2">
        <w:rPr>
          <w:rFonts w:ascii="Verdana" w:hAnsi="Verdana" w:cs="Microsoft Sans Serif"/>
          <w:color w:val="000000"/>
        </w:rPr>
        <w:tab/>
      </w:r>
      <w:r w:rsidR="00AE2AC6" w:rsidRPr="00324EB2">
        <w:rPr>
          <w:rFonts w:ascii="Verdana" w:hAnsi="Verdana" w:cs="Microsoft Sans Serif"/>
          <w:color w:val="000000"/>
        </w:rPr>
        <w:tab/>
      </w:r>
      <w:r w:rsidR="00324EB2">
        <w:rPr>
          <w:rFonts w:ascii="Verdana" w:hAnsi="Verdana" w:cs="Microsoft Sans Serif"/>
          <w:color w:val="000000"/>
        </w:rPr>
        <w:tab/>
      </w:r>
      <w:r w:rsidR="00177283">
        <w:rPr>
          <w:rFonts w:ascii="Verdana" w:hAnsi="Verdana" w:cs="Microsoft Sans Serif"/>
          <w:color w:val="000000"/>
        </w:rPr>
        <w:t xml:space="preserve">Don Watkins (Franklinville) </w:t>
      </w:r>
    </w:p>
    <w:p w:rsidR="00FC3481" w:rsidRPr="00324EB2" w:rsidRDefault="0091534A" w:rsidP="0091534A">
      <w:pPr>
        <w:shd w:val="clear" w:color="auto" w:fill="FFFFFF"/>
        <w:tabs>
          <w:tab w:val="left" w:pos="3600"/>
        </w:tabs>
        <w:rPr>
          <w:rFonts w:ascii="Verdana" w:hAnsi="Verdana" w:cs="Microsoft Sans Serif"/>
          <w:color w:val="000000"/>
        </w:rPr>
      </w:pPr>
      <w:r w:rsidRPr="00324EB2">
        <w:rPr>
          <w:rFonts w:ascii="Verdana" w:hAnsi="Verdana" w:cs="Microsoft Sans Serif"/>
          <w:color w:val="000000"/>
        </w:rPr>
        <w:t>Steve Ludwig (Clarence</w:t>
      </w:r>
      <w:r w:rsidR="00AD4ABA" w:rsidRPr="00324EB2">
        <w:rPr>
          <w:rFonts w:ascii="Verdana" w:hAnsi="Verdana" w:cs="Microsoft Sans Serif"/>
          <w:color w:val="000000"/>
        </w:rPr>
        <w:t xml:space="preserve"> CSD</w:t>
      </w:r>
      <w:r w:rsidRPr="00324EB2">
        <w:rPr>
          <w:rFonts w:ascii="Verdana" w:hAnsi="Verdana" w:cs="Microsoft Sans Serif"/>
          <w:color w:val="000000"/>
        </w:rPr>
        <w:t>)</w:t>
      </w:r>
      <w:r w:rsidRPr="00324EB2">
        <w:rPr>
          <w:rFonts w:ascii="Verdana" w:hAnsi="Verdana" w:cs="Microsoft Sans Serif"/>
          <w:color w:val="000000"/>
        </w:rPr>
        <w:tab/>
      </w:r>
      <w:r w:rsidR="001E298B">
        <w:rPr>
          <w:rFonts w:ascii="Verdana" w:hAnsi="Verdana" w:cs="Microsoft Sans Serif"/>
          <w:color w:val="000000"/>
        </w:rPr>
        <w:tab/>
      </w:r>
      <w:del w:id="2" w:author="Valerie Winegarden" w:date="2011-08-12T14:07:00Z">
        <w:r w:rsidR="00D367BE" w:rsidRPr="00324EB2" w:rsidDel="00F51BEA">
          <w:rPr>
            <w:rFonts w:ascii="Verdana" w:hAnsi="Verdana" w:cs="Microsoft Sans Serif"/>
            <w:color w:val="000000"/>
          </w:rPr>
          <w:delText>Jill Holbrook (</w:delText>
        </w:r>
        <w:r w:rsidR="00A71904" w:rsidDel="00F51BEA">
          <w:rPr>
            <w:rFonts w:ascii="Verdana" w:hAnsi="Verdana" w:cs="Microsoft Sans Serif"/>
            <w:color w:val="000000"/>
          </w:rPr>
          <w:delText>WNYRIC-Chairperson</w:delText>
        </w:r>
        <w:r w:rsidR="00D367BE" w:rsidRPr="00324EB2" w:rsidDel="00F51BEA">
          <w:rPr>
            <w:rFonts w:ascii="Verdana" w:hAnsi="Verdana" w:cs="Microsoft Sans Serif"/>
            <w:color w:val="000000"/>
          </w:rPr>
          <w:delText>)</w:delText>
        </w:r>
      </w:del>
      <w:ins w:id="3" w:author="Valerie Winegarden" w:date="2011-08-12T14:08:00Z">
        <w:r w:rsidR="00F51BEA">
          <w:rPr>
            <w:rFonts w:ascii="Verdana" w:hAnsi="Verdana" w:cs="Microsoft Sans Serif"/>
            <w:color w:val="000000"/>
          </w:rPr>
          <w:t>Bob Spino (E2CC BOCES)</w:t>
        </w:r>
      </w:ins>
    </w:p>
    <w:p w:rsidR="001E298B" w:rsidRDefault="00A71904" w:rsidP="001E298B">
      <w:pPr>
        <w:shd w:val="clear" w:color="auto" w:fill="FFFFFF"/>
        <w:tabs>
          <w:tab w:val="left" w:pos="3600"/>
        </w:tabs>
        <w:rPr>
          <w:rFonts w:ascii="Verdana" w:hAnsi="Verdana" w:cs="Microsoft Sans Serif"/>
          <w:color w:val="000000"/>
        </w:rPr>
      </w:pPr>
      <w:r>
        <w:rPr>
          <w:rFonts w:ascii="Verdana" w:hAnsi="Verdana" w:cs="Microsoft Sans Serif"/>
          <w:color w:val="000000"/>
        </w:rPr>
        <w:t>Scott Decker</w:t>
      </w:r>
      <w:r w:rsidR="001E298B">
        <w:rPr>
          <w:rFonts w:ascii="Verdana" w:hAnsi="Verdana" w:cs="Microsoft Sans Serif"/>
          <w:color w:val="000000"/>
        </w:rPr>
        <w:t xml:space="preserve"> (WNYRIC)</w:t>
      </w:r>
      <w:r w:rsidR="001E298B">
        <w:rPr>
          <w:rFonts w:ascii="Verdana" w:hAnsi="Verdana" w:cs="Microsoft Sans Serif"/>
          <w:color w:val="000000"/>
        </w:rPr>
        <w:tab/>
      </w:r>
      <w:r w:rsidR="001E298B">
        <w:rPr>
          <w:rFonts w:ascii="Verdana" w:hAnsi="Verdana" w:cs="Microsoft Sans Serif"/>
          <w:color w:val="000000"/>
        </w:rPr>
        <w:tab/>
      </w:r>
      <w:r>
        <w:rPr>
          <w:rFonts w:ascii="Verdana" w:hAnsi="Verdana" w:cs="Microsoft Sans Serif"/>
          <w:color w:val="000000"/>
        </w:rPr>
        <w:tab/>
      </w:r>
      <w:r w:rsidR="00786B0C">
        <w:rPr>
          <w:rFonts w:ascii="Verdana" w:hAnsi="Verdana" w:cs="Microsoft Sans Serif"/>
          <w:color w:val="000000"/>
        </w:rPr>
        <w:t>Mat Dziuba (WNYRIC)</w:t>
      </w:r>
      <w:r w:rsidR="00786B0C">
        <w:rPr>
          <w:rFonts w:ascii="Verdana" w:hAnsi="Verdana" w:cs="Microsoft Sans Serif"/>
          <w:color w:val="000000"/>
        </w:rPr>
        <w:tab/>
      </w:r>
      <w:r w:rsidR="00AE2AC6">
        <w:rPr>
          <w:rFonts w:ascii="Verdana" w:hAnsi="Verdana" w:cs="Microsoft Sans Serif"/>
          <w:color w:val="000000"/>
        </w:rPr>
        <w:tab/>
      </w:r>
    </w:p>
    <w:p w:rsidR="004F3A3E" w:rsidRDefault="004F3A3E" w:rsidP="001E298B">
      <w:pPr>
        <w:shd w:val="clear" w:color="auto" w:fill="FFFFFF"/>
        <w:tabs>
          <w:tab w:val="left" w:pos="3600"/>
        </w:tabs>
        <w:rPr>
          <w:rFonts w:ascii="Verdana" w:hAnsi="Verdana" w:cs="Microsoft Sans Serif"/>
          <w:color w:val="000000"/>
        </w:rPr>
      </w:pPr>
      <w:r w:rsidRPr="00736F6A">
        <w:rPr>
          <w:rFonts w:ascii="Verdana" w:hAnsi="Verdana" w:cs="Microsoft Sans Serif"/>
          <w:color w:val="000000"/>
        </w:rPr>
        <w:t>Mike Birmingham (Bath</w:t>
      </w:r>
      <w:r>
        <w:rPr>
          <w:rFonts w:ascii="Verdana" w:hAnsi="Verdana" w:cs="Microsoft Sans Serif"/>
          <w:color w:val="000000"/>
        </w:rPr>
        <w:t xml:space="preserve"> CSD</w:t>
      </w:r>
      <w:r w:rsidRPr="00736F6A">
        <w:rPr>
          <w:rFonts w:ascii="Verdana" w:hAnsi="Verdana" w:cs="Microsoft Sans Serif"/>
          <w:color w:val="000000"/>
        </w:rPr>
        <w:t>)</w:t>
      </w:r>
      <w:r w:rsidR="001E298B">
        <w:rPr>
          <w:rFonts w:ascii="Verdana" w:hAnsi="Verdana" w:cs="Microsoft Sans Serif"/>
          <w:color w:val="000000"/>
        </w:rPr>
        <w:tab/>
      </w:r>
      <w:r w:rsidR="001E298B">
        <w:rPr>
          <w:rFonts w:ascii="Verdana" w:hAnsi="Verdana" w:cs="Microsoft Sans Serif"/>
          <w:color w:val="000000"/>
        </w:rPr>
        <w:tab/>
      </w:r>
      <w:r w:rsidR="00A71904">
        <w:rPr>
          <w:rFonts w:ascii="Verdana" w:hAnsi="Verdana" w:cs="Microsoft Sans Serif"/>
          <w:color w:val="000000"/>
        </w:rPr>
        <w:t>Julie Bray (WNYRIC)</w:t>
      </w:r>
    </w:p>
    <w:p w:rsidR="00324EB2" w:rsidRDefault="00A71904"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Terry Caleb (WNYRIC)</w:t>
      </w:r>
      <w:r w:rsidR="001E298B">
        <w:rPr>
          <w:rFonts w:ascii="Verdana" w:hAnsi="Verdana" w:cs="Microsoft Sans Serif"/>
          <w:color w:val="000000"/>
        </w:rPr>
        <w:tab/>
      </w:r>
      <w:r w:rsidR="001E298B">
        <w:rPr>
          <w:rFonts w:ascii="Verdana" w:hAnsi="Verdana" w:cs="Microsoft Sans Serif"/>
          <w:color w:val="000000"/>
        </w:rPr>
        <w:tab/>
      </w:r>
      <w:r>
        <w:rPr>
          <w:rFonts w:ascii="Verdana" w:hAnsi="Verdana" w:cs="Microsoft Sans Serif"/>
          <w:color w:val="000000"/>
        </w:rPr>
        <w:tab/>
      </w:r>
      <w:r w:rsidR="001E298B">
        <w:rPr>
          <w:rFonts w:ascii="Verdana" w:hAnsi="Verdana" w:cs="Microsoft Sans Serif"/>
          <w:color w:val="000000"/>
        </w:rPr>
        <w:t>Michelle Okal (WNYRIC)</w:t>
      </w:r>
    </w:p>
    <w:p w:rsidR="001E298B" w:rsidRDefault="00324EB2"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Mike Murphy (Forestville CSD)</w:t>
      </w:r>
      <w:r>
        <w:rPr>
          <w:rFonts w:ascii="Verdana" w:hAnsi="Verdana" w:cs="Microsoft Sans Serif"/>
          <w:color w:val="000000"/>
        </w:rPr>
        <w:tab/>
      </w:r>
      <w:r w:rsidR="006A397A">
        <w:rPr>
          <w:rFonts w:ascii="Verdana" w:hAnsi="Verdana" w:cs="Microsoft Sans Serif"/>
          <w:color w:val="000000"/>
        </w:rPr>
        <w:t>Dave Stevens (CA BOCES)</w:t>
      </w:r>
      <w:r w:rsidR="001E298B">
        <w:rPr>
          <w:rFonts w:ascii="Verdana" w:hAnsi="Verdana" w:cs="Microsoft Sans Serif"/>
          <w:color w:val="000000"/>
        </w:rPr>
        <w:tab/>
      </w:r>
    </w:p>
    <w:p w:rsidR="001E298B" w:rsidRDefault="001E298B" w:rsidP="001E298B">
      <w:pPr>
        <w:shd w:val="clear" w:color="auto" w:fill="FFFFFF"/>
        <w:tabs>
          <w:tab w:val="left" w:pos="3600"/>
        </w:tabs>
        <w:rPr>
          <w:rFonts w:ascii="Verdana" w:hAnsi="Verdana" w:cs="Microsoft Sans Serif"/>
          <w:color w:val="000000"/>
        </w:rPr>
      </w:pPr>
      <w:r>
        <w:rPr>
          <w:rFonts w:ascii="Verdana" w:hAnsi="Verdana" w:cs="Microsoft Sans Serif"/>
          <w:color w:val="000000"/>
        </w:rPr>
        <w:t>Joe Reilly (Corning)</w:t>
      </w:r>
      <w:r>
        <w:rPr>
          <w:rFonts w:ascii="Verdana" w:hAnsi="Verdana" w:cs="Microsoft Sans Serif"/>
          <w:color w:val="000000"/>
        </w:rPr>
        <w:tab/>
      </w:r>
      <w:r>
        <w:rPr>
          <w:rFonts w:ascii="Verdana" w:hAnsi="Verdana" w:cs="Microsoft Sans Serif"/>
          <w:color w:val="000000"/>
        </w:rPr>
        <w:tab/>
      </w:r>
      <w:r>
        <w:rPr>
          <w:rFonts w:ascii="Verdana" w:hAnsi="Verdana" w:cs="Microsoft Sans Serif"/>
          <w:color w:val="000000"/>
        </w:rPr>
        <w:tab/>
      </w:r>
      <w:r w:rsidR="006A397A">
        <w:rPr>
          <w:rFonts w:ascii="Verdana" w:hAnsi="Verdana" w:cs="Microsoft Sans Serif"/>
          <w:color w:val="000000"/>
        </w:rPr>
        <w:t>Chuck Marzec (Jamestown)</w:t>
      </w:r>
      <w:r w:rsidR="006A397A">
        <w:rPr>
          <w:rFonts w:ascii="Verdana" w:hAnsi="Verdana" w:cs="Microsoft Sans Serif"/>
          <w:color w:val="000000"/>
        </w:rPr>
        <w:tab/>
      </w:r>
    </w:p>
    <w:p w:rsidR="00324EB2" w:rsidRDefault="00A71904"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Ron LaVere (Cheektowaga CSD)</w:t>
      </w:r>
      <w:r>
        <w:rPr>
          <w:rFonts w:ascii="Verdana" w:hAnsi="Verdana" w:cs="Microsoft Sans Serif"/>
          <w:color w:val="000000"/>
        </w:rPr>
        <w:tab/>
      </w:r>
      <w:r w:rsidR="006A397A">
        <w:rPr>
          <w:rFonts w:ascii="Verdana" w:hAnsi="Verdana" w:cs="Microsoft Sans Serif"/>
          <w:color w:val="000000"/>
        </w:rPr>
        <w:t>Darlene Sprague (Niagara Falls)</w:t>
      </w:r>
    </w:p>
    <w:p w:rsidR="006A397A" w:rsidRDefault="00A71904" w:rsidP="006A397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Gail Tremblay (GST BOCES)</w:t>
      </w:r>
      <w:r>
        <w:rPr>
          <w:rFonts w:ascii="Verdana" w:hAnsi="Verdana" w:cs="Microsoft Sans Serif"/>
          <w:color w:val="000000"/>
        </w:rPr>
        <w:tab/>
      </w:r>
      <w:r>
        <w:rPr>
          <w:rFonts w:ascii="Verdana" w:hAnsi="Verdana" w:cs="Microsoft Sans Serif"/>
          <w:color w:val="000000"/>
        </w:rPr>
        <w:tab/>
      </w:r>
      <w:r w:rsidR="006A397A">
        <w:rPr>
          <w:rFonts w:ascii="Verdana" w:hAnsi="Verdana" w:cs="Microsoft Sans Serif"/>
          <w:color w:val="000000"/>
        </w:rPr>
        <w:t>Ken Samland (Wilson CSD)</w:t>
      </w:r>
    </w:p>
    <w:p w:rsidR="006A397A" w:rsidRDefault="00A71904"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Joe Rozbicki (WNYRIC)</w:t>
      </w:r>
      <w:r>
        <w:rPr>
          <w:rFonts w:ascii="Verdana" w:hAnsi="Verdana" w:cs="Microsoft Sans Serif"/>
          <w:color w:val="000000"/>
        </w:rPr>
        <w:tab/>
      </w:r>
      <w:r>
        <w:rPr>
          <w:rFonts w:ascii="Verdana" w:hAnsi="Verdana" w:cs="Microsoft Sans Serif"/>
          <w:color w:val="000000"/>
        </w:rPr>
        <w:tab/>
      </w:r>
      <w:r>
        <w:rPr>
          <w:rFonts w:ascii="Verdana" w:hAnsi="Verdana" w:cs="Microsoft Sans Serif"/>
          <w:color w:val="000000"/>
        </w:rPr>
        <w:tab/>
        <w:t>Iann Miller (Erie 1 CSLO)</w:t>
      </w:r>
      <w:ins w:id="4" w:author="Valerie Winegarden" w:date="2011-08-12T14:07:00Z">
        <w:r w:rsidR="00F51BEA">
          <w:rPr>
            <w:rFonts w:ascii="Verdana" w:hAnsi="Verdana" w:cs="Microsoft Sans Serif"/>
            <w:color w:val="000000"/>
          </w:rPr>
          <w:tab/>
        </w:r>
      </w:ins>
    </w:p>
    <w:p w:rsidR="006A397A" w:rsidRDefault="00F51BEA" w:rsidP="00AD4ABA">
      <w:pPr>
        <w:shd w:val="clear" w:color="auto" w:fill="FFFFFF"/>
        <w:tabs>
          <w:tab w:val="left" w:pos="3600"/>
        </w:tabs>
        <w:outlineLvl w:val="0"/>
        <w:rPr>
          <w:rFonts w:ascii="Verdana" w:hAnsi="Verdana" w:cs="Microsoft Sans Serif"/>
          <w:color w:val="000000"/>
        </w:rPr>
      </w:pPr>
      <w:ins w:id="5" w:author="Valerie Winegarden" w:date="2011-08-12T14:07:00Z">
        <w:r>
          <w:rPr>
            <w:rFonts w:ascii="Verdana" w:hAnsi="Verdana" w:cs="Microsoft Sans Serif"/>
            <w:color w:val="000000"/>
          </w:rPr>
          <w:t xml:space="preserve">Karen Ward (Minutes) </w:t>
        </w:r>
      </w:ins>
      <w:r w:rsidR="00A71904">
        <w:rPr>
          <w:rFonts w:ascii="Verdana" w:hAnsi="Verdana" w:cs="Microsoft Sans Serif"/>
          <w:color w:val="000000"/>
        </w:rPr>
        <w:tab/>
      </w:r>
      <w:r w:rsidR="00A71904">
        <w:rPr>
          <w:rFonts w:ascii="Verdana" w:hAnsi="Verdana" w:cs="Microsoft Sans Serif"/>
          <w:color w:val="000000"/>
        </w:rPr>
        <w:tab/>
      </w:r>
    </w:p>
    <w:p w:rsidR="00A71904" w:rsidRDefault="00A71904" w:rsidP="00AD4ABA">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ab/>
      </w:r>
      <w:r>
        <w:rPr>
          <w:rFonts w:ascii="Verdana" w:hAnsi="Verdana" w:cs="Microsoft Sans Serif"/>
          <w:color w:val="000000"/>
        </w:rPr>
        <w:tab/>
      </w:r>
    </w:p>
    <w:p w:rsidR="00F70C07" w:rsidRDefault="00F34B80" w:rsidP="00A03685">
      <w:pPr>
        <w:shd w:val="clear" w:color="auto" w:fill="FFFFFF"/>
        <w:tabs>
          <w:tab w:val="left" w:pos="3600"/>
        </w:tabs>
        <w:outlineLvl w:val="0"/>
        <w:rPr>
          <w:rFonts w:ascii="Verdana" w:hAnsi="Verdana" w:cs="Microsoft Sans Serif"/>
          <w:color w:val="000000"/>
        </w:rPr>
      </w:pPr>
      <w:r>
        <w:rPr>
          <w:rFonts w:ascii="Verdana" w:hAnsi="Verdana" w:cs="Microsoft Sans Serif"/>
          <w:color w:val="000000"/>
        </w:rPr>
        <w:t>Jill Holbrook</w:t>
      </w:r>
      <w:r w:rsidR="000563E7" w:rsidRPr="00736F6A">
        <w:rPr>
          <w:rFonts w:ascii="Verdana" w:hAnsi="Verdana" w:cs="Microsoft Sans Serif"/>
          <w:color w:val="000000"/>
        </w:rPr>
        <w:t xml:space="preserve"> called meeting to order at </w:t>
      </w:r>
      <w:r w:rsidR="00670836">
        <w:rPr>
          <w:rFonts w:ascii="Verdana" w:hAnsi="Verdana" w:cs="Microsoft Sans Serif"/>
          <w:color w:val="000000"/>
        </w:rPr>
        <w:t>1</w:t>
      </w:r>
      <w:r w:rsidR="001511BB">
        <w:rPr>
          <w:rFonts w:ascii="Verdana" w:hAnsi="Verdana" w:cs="Microsoft Sans Serif"/>
          <w:color w:val="000000"/>
        </w:rPr>
        <w:t>1:</w:t>
      </w:r>
      <w:r w:rsidR="00670836">
        <w:rPr>
          <w:rFonts w:ascii="Verdana" w:hAnsi="Verdana" w:cs="Microsoft Sans Serif"/>
          <w:color w:val="000000"/>
        </w:rPr>
        <w:t>07</w:t>
      </w:r>
      <w:r w:rsidR="001511BB">
        <w:rPr>
          <w:rFonts w:ascii="Verdana" w:hAnsi="Verdana" w:cs="Microsoft Sans Serif"/>
          <w:color w:val="000000"/>
        </w:rPr>
        <w:t xml:space="preserve"> </w:t>
      </w:r>
      <w:r w:rsidR="00670836">
        <w:rPr>
          <w:rFonts w:ascii="Verdana" w:hAnsi="Verdana" w:cs="Microsoft Sans Serif"/>
          <w:color w:val="000000"/>
        </w:rPr>
        <w:t>a</w:t>
      </w:r>
      <w:r w:rsidR="001511BB">
        <w:rPr>
          <w:rFonts w:ascii="Verdana" w:hAnsi="Verdana" w:cs="Microsoft Sans Serif"/>
          <w:color w:val="000000"/>
        </w:rPr>
        <w:t>.m.</w:t>
      </w:r>
      <w:r w:rsidR="000563E7" w:rsidRPr="00736F6A">
        <w:rPr>
          <w:rFonts w:ascii="Verdana" w:hAnsi="Verdana" w:cs="Microsoft Sans Serif"/>
          <w:color w:val="000000"/>
        </w:rPr>
        <w:t xml:space="preserve">  </w:t>
      </w:r>
    </w:p>
    <w:p w:rsidR="00670836" w:rsidRDefault="00670836" w:rsidP="00670836">
      <w:pPr>
        <w:numPr>
          <w:ilvl w:val="0"/>
          <w:numId w:val="8"/>
        </w:numPr>
        <w:shd w:val="clear" w:color="auto" w:fill="FFFFFF"/>
        <w:tabs>
          <w:tab w:val="left" w:pos="1800"/>
        </w:tabs>
        <w:outlineLvl w:val="0"/>
        <w:rPr>
          <w:rFonts w:ascii="Verdana" w:hAnsi="Verdana" w:cs="Microsoft Sans Serif"/>
          <w:color w:val="000000"/>
        </w:rPr>
      </w:pPr>
      <w:r>
        <w:rPr>
          <w:rFonts w:ascii="Verdana" w:hAnsi="Verdana" w:cs="Microsoft Sans Serif"/>
          <w:color w:val="000000"/>
        </w:rPr>
        <w:t xml:space="preserve">The Standards Community, wiki and Connections will continued to be used to store materials for the meetings and for sharing of information. </w:t>
      </w:r>
    </w:p>
    <w:p w:rsidR="00F15C4B" w:rsidRDefault="00F15C4B" w:rsidP="00670836">
      <w:pPr>
        <w:numPr>
          <w:ilvl w:val="0"/>
          <w:numId w:val="8"/>
        </w:numPr>
        <w:shd w:val="clear" w:color="auto" w:fill="FFFFFF"/>
        <w:tabs>
          <w:tab w:val="left" w:pos="1800"/>
        </w:tabs>
        <w:outlineLvl w:val="0"/>
        <w:rPr>
          <w:rFonts w:ascii="Verdana" w:hAnsi="Verdana" w:cs="Microsoft Sans Serif"/>
          <w:color w:val="000000"/>
        </w:rPr>
      </w:pPr>
      <w:r>
        <w:rPr>
          <w:rFonts w:ascii="Verdana" w:hAnsi="Verdana" w:cs="Microsoft Sans Serif"/>
          <w:color w:val="000000"/>
        </w:rPr>
        <w:t>Jill e-mailed a survey to the committee that was sent by Carol Barber to all superintendents</w:t>
      </w:r>
      <w:r w:rsidR="0074739B">
        <w:rPr>
          <w:rFonts w:ascii="Verdana" w:hAnsi="Verdana" w:cs="Microsoft Sans Serif"/>
          <w:color w:val="000000"/>
        </w:rPr>
        <w:t>, business officials and tech coordinators in regards to WNYRIC</w:t>
      </w:r>
      <w:r>
        <w:rPr>
          <w:rFonts w:ascii="Verdana" w:hAnsi="Verdana" w:cs="Microsoft Sans Serif"/>
          <w:color w:val="000000"/>
        </w:rPr>
        <w:t xml:space="preserve"> high level service goals for the 2011-12 school year. </w:t>
      </w:r>
    </w:p>
    <w:p w:rsidR="0074739B" w:rsidRDefault="0074739B" w:rsidP="0074739B">
      <w:pPr>
        <w:shd w:val="clear" w:color="auto" w:fill="FFFFFF"/>
        <w:tabs>
          <w:tab w:val="left" w:pos="1800"/>
        </w:tabs>
        <w:ind w:left="1800"/>
        <w:outlineLvl w:val="0"/>
        <w:rPr>
          <w:rFonts w:ascii="Verdana" w:hAnsi="Verdana" w:cs="Microsoft Sans Serif"/>
          <w:color w:val="000000"/>
        </w:rPr>
      </w:pPr>
    </w:p>
    <w:p w:rsidR="00F15C4B" w:rsidRDefault="00F15C4B" w:rsidP="00F15C4B">
      <w:pPr>
        <w:shd w:val="clear" w:color="auto" w:fill="FFFFFF"/>
        <w:tabs>
          <w:tab w:val="left" w:pos="1800"/>
        </w:tabs>
        <w:outlineLvl w:val="0"/>
        <w:rPr>
          <w:rFonts w:ascii="Verdana" w:hAnsi="Verdana" w:cs="Microsoft Sans Serif"/>
          <w:color w:val="000000"/>
        </w:rPr>
      </w:pPr>
      <w:r w:rsidRPr="00A82DB9">
        <w:rPr>
          <w:rFonts w:ascii="Verdana" w:hAnsi="Verdana" w:cs="Microsoft Sans Serif"/>
          <w:color w:val="000000"/>
          <w:highlight w:val="yellow"/>
        </w:rPr>
        <w:t>Discussions</w:t>
      </w:r>
      <w:r>
        <w:rPr>
          <w:rFonts w:ascii="Verdana" w:hAnsi="Verdana" w:cs="Microsoft Sans Serif"/>
          <w:color w:val="000000"/>
        </w:rPr>
        <w:t>:</w:t>
      </w:r>
    </w:p>
    <w:p w:rsidR="00F15C4B" w:rsidRDefault="00F15C4B" w:rsidP="00F15C4B">
      <w:pPr>
        <w:numPr>
          <w:ilvl w:val="0"/>
          <w:numId w:val="9"/>
        </w:numPr>
        <w:autoSpaceDE w:val="0"/>
        <w:autoSpaceDN w:val="0"/>
        <w:adjustRightInd w:val="0"/>
        <w:spacing w:line="240" w:lineRule="atLeast"/>
        <w:rPr>
          <w:rFonts w:ascii="Verdana" w:hAnsi="Verdana"/>
          <w:bCs/>
        </w:rPr>
      </w:pPr>
      <w:r w:rsidRPr="00F15C4B">
        <w:rPr>
          <w:rFonts w:ascii="Verdana" w:hAnsi="Verdana"/>
          <w:bCs/>
        </w:rPr>
        <w:t>Versions and Best Practices for Security on Mobile Devices (Jill)</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The WNYRIC has a continued partnership with Verizon to utilize vendor filtering solutions.  Watkins Glen is currently piloting mobile learning devices through e-rate. Contact Michelle Okal for more information on the list of approved devices for in district use only.  </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Committee members are moving forward on testing of various mobile learning devices, e.g., iTouches, iPads, iPods, android devices, nooks, kindle with most of them staying in the district.  If they are allowed to be taken home with individuals and cannot be filtered, it is suggested that your attorney should be consulted and that the individual sign an acceptable use agreement.  Textbooks can be </w:t>
      </w:r>
      <w:r w:rsidRPr="00F15C4B">
        <w:rPr>
          <w:rFonts w:ascii="Verdana" w:hAnsi="Verdana"/>
          <w:bCs/>
        </w:rPr>
        <w:lastRenderedPageBreak/>
        <w:t xml:space="preserve">purchased through Barnes and Noble on the nook.  Contact Jenny Conklin for additional information.  </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The WNYRIC IT Leaders Briefing is continuously updated.  Send in reflections of what you </w:t>
      </w:r>
      <w:r w:rsidR="00B800B2" w:rsidRPr="00F15C4B">
        <w:rPr>
          <w:rFonts w:ascii="Verdana" w:hAnsi="Verdana"/>
          <w:bCs/>
        </w:rPr>
        <w:t>f</w:t>
      </w:r>
      <w:r w:rsidR="00B800B2">
        <w:rPr>
          <w:rFonts w:ascii="Verdana" w:hAnsi="Verdana"/>
          <w:bCs/>
        </w:rPr>
        <w:t>ind</w:t>
      </w:r>
      <w:r w:rsidR="00B800B2" w:rsidRPr="00F15C4B">
        <w:rPr>
          <w:rFonts w:ascii="Verdana" w:hAnsi="Verdana"/>
          <w:bCs/>
        </w:rPr>
        <w:t xml:space="preserve"> </w:t>
      </w:r>
      <w:r w:rsidRPr="00F15C4B">
        <w:rPr>
          <w:rFonts w:ascii="Verdana" w:hAnsi="Verdana"/>
          <w:bCs/>
        </w:rPr>
        <w:t>when testing mobile learning devices to Jill</w:t>
      </w:r>
      <w:r>
        <w:rPr>
          <w:rFonts w:ascii="Verdana" w:hAnsi="Verdana"/>
          <w:bCs/>
        </w:rPr>
        <w:t>.</w:t>
      </w:r>
    </w:p>
    <w:p w:rsidR="00F15C4B" w:rsidRDefault="00F15C4B" w:rsidP="00F15C4B">
      <w:pPr>
        <w:numPr>
          <w:ilvl w:val="0"/>
          <w:numId w:val="9"/>
        </w:numPr>
        <w:autoSpaceDE w:val="0"/>
        <w:autoSpaceDN w:val="0"/>
        <w:adjustRightInd w:val="0"/>
        <w:spacing w:line="240" w:lineRule="atLeast"/>
        <w:rPr>
          <w:rFonts w:ascii="Verdana" w:hAnsi="Verdana"/>
          <w:bCs/>
        </w:rPr>
      </w:pPr>
      <w:r>
        <w:rPr>
          <w:rFonts w:ascii="Verdana" w:hAnsi="Verdana"/>
          <w:bCs/>
        </w:rPr>
        <w:t>Microsoft EES Licensing video</w:t>
      </w:r>
      <w:r w:rsidRPr="00F15C4B">
        <w:rPr>
          <w:rFonts w:ascii="Verdana" w:hAnsi="Verdana"/>
          <w:bCs/>
        </w:rPr>
        <w:t xml:space="preserve"> (</w:t>
      </w:r>
      <w:r>
        <w:rPr>
          <w:rFonts w:ascii="Verdana" w:hAnsi="Verdana"/>
          <w:bCs/>
        </w:rPr>
        <w:t>Jill/Scott</w:t>
      </w:r>
      <w:r w:rsidRPr="00F15C4B">
        <w:rPr>
          <w:rFonts w:ascii="Verdana" w:hAnsi="Verdana"/>
          <w:bCs/>
        </w:rPr>
        <w:t>)</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Viewed video on </w:t>
      </w:r>
      <w:r w:rsidR="00B800B2">
        <w:rPr>
          <w:rFonts w:ascii="Verdana" w:hAnsi="Verdana"/>
          <w:bCs/>
        </w:rPr>
        <w:t>Microsoft E</w:t>
      </w:r>
      <w:r w:rsidRPr="00F15C4B">
        <w:rPr>
          <w:rFonts w:ascii="Verdana" w:hAnsi="Verdana"/>
          <w:bCs/>
        </w:rPr>
        <w:t xml:space="preserve">nrollment for </w:t>
      </w:r>
      <w:r w:rsidR="00B800B2">
        <w:rPr>
          <w:rFonts w:ascii="Verdana" w:hAnsi="Verdana"/>
          <w:bCs/>
        </w:rPr>
        <w:t>E</w:t>
      </w:r>
      <w:r w:rsidRPr="00F15C4B">
        <w:rPr>
          <w:rFonts w:ascii="Verdana" w:hAnsi="Verdana"/>
          <w:bCs/>
        </w:rPr>
        <w:t xml:space="preserve">ducation </w:t>
      </w:r>
      <w:r w:rsidR="00B800B2">
        <w:rPr>
          <w:rFonts w:ascii="Verdana" w:hAnsi="Verdana"/>
          <w:bCs/>
        </w:rPr>
        <w:t>S</w:t>
      </w:r>
      <w:r w:rsidRPr="00F15C4B">
        <w:rPr>
          <w:rFonts w:ascii="Verdana" w:hAnsi="Verdana"/>
          <w:bCs/>
        </w:rPr>
        <w:t>olutions</w:t>
      </w:r>
      <w:r w:rsidR="00B800B2">
        <w:rPr>
          <w:rFonts w:ascii="Verdana" w:hAnsi="Verdana"/>
          <w:bCs/>
        </w:rPr>
        <w:t xml:space="preserve"> (EES)</w:t>
      </w:r>
      <w:r w:rsidRPr="00F15C4B">
        <w:rPr>
          <w:rFonts w:ascii="Verdana" w:hAnsi="Verdana"/>
          <w:bCs/>
        </w:rPr>
        <w:t xml:space="preserve"> subscription volume licensing program.  Offers greater flexibility.  Provides software and services based on an annual count of staff, administrators and students.  License includes most current versions of software.  New employees are covered during the year and products can be added without additional charge.  Annual payments are made for a three year term.  Individuals can download their own software.  Visit </w:t>
      </w:r>
      <w:hyperlink r:id="rId8" w:history="1">
        <w:r w:rsidRPr="00F15C4B">
          <w:rPr>
            <w:rStyle w:val="Hyperlink"/>
            <w:rFonts w:ascii="Verdana" w:hAnsi="Verdana"/>
            <w:bCs/>
            <w:color w:val="auto"/>
          </w:rPr>
          <w:t>http://www.mircrosoft.com/licensing</w:t>
        </w:r>
      </w:hyperlink>
      <w:r w:rsidRPr="00F15C4B">
        <w:rPr>
          <w:rFonts w:ascii="Verdana" w:hAnsi="Verdana"/>
          <w:bCs/>
        </w:rPr>
        <w:t xml:space="preserve"> for more information.</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The WNYRIC began the program in March and since then 28 districts are participating </w:t>
      </w:r>
      <w:r w:rsidR="00B800B2">
        <w:rPr>
          <w:rFonts w:ascii="Verdana" w:hAnsi="Verdana"/>
          <w:bCs/>
        </w:rPr>
        <w:t xml:space="preserve">through the WNYRIC by </w:t>
      </w:r>
      <w:r w:rsidRPr="00F15C4B">
        <w:rPr>
          <w:rFonts w:ascii="Verdana" w:hAnsi="Verdana"/>
          <w:bCs/>
        </w:rPr>
        <w:t xml:space="preserve">subscribing </w:t>
      </w:r>
      <w:r w:rsidR="00B800B2">
        <w:rPr>
          <w:rFonts w:ascii="Verdana" w:hAnsi="Verdana"/>
          <w:bCs/>
        </w:rPr>
        <w:t>annually</w:t>
      </w:r>
      <w:r w:rsidRPr="00F15C4B">
        <w:rPr>
          <w:rFonts w:ascii="Verdana" w:hAnsi="Verdana"/>
          <w:bCs/>
        </w:rPr>
        <w:t xml:space="preserve">.  A district can sign up on its own, but would </w:t>
      </w:r>
      <w:r w:rsidR="00B800B2">
        <w:rPr>
          <w:rFonts w:ascii="Verdana" w:hAnsi="Verdana"/>
          <w:bCs/>
        </w:rPr>
        <w:t xml:space="preserve">potentially </w:t>
      </w:r>
      <w:r w:rsidRPr="00F15C4B">
        <w:rPr>
          <w:rFonts w:ascii="Verdana" w:hAnsi="Verdana"/>
          <w:bCs/>
        </w:rPr>
        <w:t xml:space="preserve">have better volume pricing if going through WNYRIC.  </w:t>
      </w:r>
      <w:r w:rsidR="00B800B2">
        <w:rPr>
          <w:rFonts w:ascii="Verdana" w:hAnsi="Verdana"/>
          <w:bCs/>
        </w:rPr>
        <w:t>Additional Microsoft</w:t>
      </w:r>
      <w:r w:rsidR="00B800B2" w:rsidRPr="00F15C4B">
        <w:rPr>
          <w:rFonts w:ascii="Verdana" w:hAnsi="Verdana"/>
          <w:bCs/>
        </w:rPr>
        <w:t xml:space="preserve"> </w:t>
      </w:r>
      <w:r w:rsidRPr="00F15C4B">
        <w:rPr>
          <w:rFonts w:ascii="Verdana" w:hAnsi="Verdana"/>
          <w:bCs/>
        </w:rPr>
        <w:t xml:space="preserve">components since March are available that can be downloaded.  </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There is a chart with pricing available on the wiki.  </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The district has the ability to limit the software they have.</w:t>
      </w:r>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Forefront is included</w:t>
      </w:r>
      <w:ins w:id="6" w:author="Valerie Winegarden" w:date="2011-08-12T14:12:00Z">
        <w:r w:rsidR="00203819">
          <w:rPr>
            <w:rFonts w:ascii="Verdana" w:hAnsi="Verdana"/>
            <w:bCs/>
          </w:rPr>
          <w:t>.</w:t>
        </w:r>
      </w:ins>
    </w:p>
    <w:p w:rsidR="00F15C4B" w:rsidRPr="00F15C4B" w:rsidRDefault="00F15C4B" w:rsidP="00F15C4B">
      <w:pPr>
        <w:numPr>
          <w:ilvl w:val="1"/>
          <w:numId w:val="9"/>
        </w:numPr>
        <w:autoSpaceDE w:val="0"/>
        <w:autoSpaceDN w:val="0"/>
        <w:adjustRightInd w:val="0"/>
        <w:spacing w:line="240" w:lineRule="atLeast"/>
        <w:rPr>
          <w:rFonts w:ascii="Verdana" w:hAnsi="Verdana"/>
          <w:bCs/>
        </w:rPr>
      </w:pPr>
      <w:r w:rsidRPr="00F15C4B">
        <w:rPr>
          <w:rFonts w:ascii="Verdana" w:hAnsi="Verdana"/>
          <w:bCs/>
        </w:rPr>
        <w:t xml:space="preserve">2007 is the oldest </w:t>
      </w:r>
      <w:r w:rsidR="00B800B2">
        <w:rPr>
          <w:rFonts w:ascii="Verdana" w:hAnsi="Verdana"/>
          <w:bCs/>
        </w:rPr>
        <w:t xml:space="preserve">office </w:t>
      </w:r>
      <w:r w:rsidRPr="00F15C4B">
        <w:rPr>
          <w:rFonts w:ascii="Verdana" w:hAnsi="Verdana"/>
          <w:bCs/>
        </w:rPr>
        <w:t>version you can purchase.</w:t>
      </w:r>
    </w:p>
    <w:p w:rsidR="00F15C4B" w:rsidRPr="00F15C4B" w:rsidRDefault="00F15C4B" w:rsidP="00F15C4B">
      <w:pPr>
        <w:autoSpaceDE w:val="0"/>
        <w:autoSpaceDN w:val="0"/>
        <w:adjustRightInd w:val="0"/>
        <w:spacing w:line="240" w:lineRule="atLeast"/>
        <w:rPr>
          <w:rFonts w:ascii="Verdana" w:hAnsi="Verdana"/>
          <w:bCs/>
        </w:rPr>
      </w:pPr>
    </w:p>
    <w:p w:rsidR="00F15C4B" w:rsidRPr="0074739B" w:rsidRDefault="00F15C4B" w:rsidP="00F15C4B">
      <w:pPr>
        <w:numPr>
          <w:ilvl w:val="0"/>
          <w:numId w:val="9"/>
        </w:numPr>
        <w:autoSpaceDE w:val="0"/>
        <w:autoSpaceDN w:val="0"/>
        <w:adjustRightInd w:val="0"/>
        <w:spacing w:line="240" w:lineRule="atLeast"/>
        <w:rPr>
          <w:rFonts w:ascii="Verdana" w:hAnsi="Verdana"/>
          <w:b/>
          <w:bCs/>
          <w:sz w:val="28"/>
          <w:szCs w:val="28"/>
        </w:rPr>
      </w:pPr>
      <w:r w:rsidRPr="00F15C4B">
        <w:rPr>
          <w:rFonts w:ascii="Verdana" w:hAnsi="Verdana"/>
          <w:bCs/>
        </w:rPr>
        <w:t>Connections (Jill Holbrook)</w:t>
      </w:r>
    </w:p>
    <w:p w:rsidR="0074739B" w:rsidRPr="00A16A89" w:rsidRDefault="0074739B" w:rsidP="0074739B">
      <w:pPr>
        <w:numPr>
          <w:ilvl w:val="1"/>
          <w:numId w:val="9"/>
        </w:numPr>
        <w:autoSpaceDE w:val="0"/>
        <w:autoSpaceDN w:val="0"/>
        <w:adjustRightInd w:val="0"/>
        <w:spacing w:line="240" w:lineRule="atLeast"/>
        <w:rPr>
          <w:rFonts w:ascii="Verdana" w:hAnsi="Verdana"/>
          <w:b/>
          <w:bCs/>
        </w:rPr>
      </w:pPr>
      <w:r w:rsidRPr="00B37CC0">
        <w:rPr>
          <w:rFonts w:ascii="Verdana" w:hAnsi="Verdana" w:cs="Arial"/>
        </w:rPr>
        <w:t xml:space="preserve">Use Connections (by logging into eboces.org) </w:t>
      </w:r>
      <w:r w:rsidR="00B37CC0">
        <w:rPr>
          <w:rFonts w:ascii="Verdana" w:hAnsi="Verdana" w:cs="Arial"/>
        </w:rPr>
        <w:t>for</w:t>
      </w:r>
      <w:r w:rsidR="00B37CC0" w:rsidRPr="00B37CC0">
        <w:rPr>
          <w:rFonts w:ascii="Verdana" w:hAnsi="Verdana" w:cs="Arial"/>
        </w:rPr>
        <w:t xml:space="preserve"> </w:t>
      </w:r>
      <w:r w:rsidRPr="00B37CC0">
        <w:rPr>
          <w:rFonts w:ascii="Verdana" w:hAnsi="Verdana" w:cs="Arial"/>
        </w:rPr>
        <w:t>some of the documents which we are sharing through pilots and proof of concepts</w:t>
      </w:r>
      <w:r w:rsidR="00B37CC0">
        <w:rPr>
          <w:rFonts w:ascii="Verdana" w:hAnsi="Verdana" w:cs="Arial"/>
        </w:rPr>
        <w:t xml:space="preserve"> which</w:t>
      </w:r>
      <w:r w:rsidRPr="00B37CC0">
        <w:rPr>
          <w:rFonts w:ascii="Verdana" w:hAnsi="Verdana" w:cs="Arial"/>
        </w:rPr>
        <w:t xml:space="preserve"> are NDA (Non Disclosure).</w:t>
      </w:r>
    </w:p>
    <w:p w:rsidR="00A16A89" w:rsidRPr="00A16A89" w:rsidRDefault="00A16A89" w:rsidP="00A16A89">
      <w:pPr>
        <w:autoSpaceDE w:val="0"/>
        <w:autoSpaceDN w:val="0"/>
        <w:adjustRightInd w:val="0"/>
        <w:spacing w:line="240" w:lineRule="atLeast"/>
        <w:rPr>
          <w:rFonts w:ascii="Verdana" w:hAnsi="Verdana"/>
          <w:b/>
          <w:bCs/>
        </w:rPr>
      </w:pPr>
    </w:p>
    <w:p w:rsidR="00A16A89" w:rsidRPr="00A16A89" w:rsidRDefault="00A16A89" w:rsidP="00A16A89">
      <w:pPr>
        <w:numPr>
          <w:ilvl w:val="0"/>
          <w:numId w:val="9"/>
        </w:numPr>
        <w:autoSpaceDE w:val="0"/>
        <w:autoSpaceDN w:val="0"/>
        <w:adjustRightInd w:val="0"/>
        <w:spacing w:line="240" w:lineRule="atLeast"/>
        <w:rPr>
          <w:rFonts w:ascii="Verdana" w:hAnsi="Verdana"/>
          <w:b/>
          <w:bCs/>
        </w:rPr>
      </w:pPr>
      <w:r>
        <w:rPr>
          <w:rFonts w:ascii="Verdana" w:hAnsi="Verdana" w:cs="Arial"/>
        </w:rPr>
        <w:t>Mobile Device Management Software (Michelle Okal)</w:t>
      </w:r>
    </w:p>
    <w:p w:rsidR="00A16A89" w:rsidRPr="00A16A89" w:rsidRDefault="00A16A89" w:rsidP="00A16A89">
      <w:pPr>
        <w:numPr>
          <w:ilvl w:val="1"/>
          <w:numId w:val="9"/>
        </w:numPr>
        <w:autoSpaceDE w:val="0"/>
        <w:autoSpaceDN w:val="0"/>
        <w:adjustRightInd w:val="0"/>
        <w:spacing w:line="240" w:lineRule="atLeast"/>
        <w:rPr>
          <w:rFonts w:ascii="Verdana" w:hAnsi="Verdana"/>
          <w:b/>
          <w:bCs/>
        </w:rPr>
      </w:pPr>
      <w:r>
        <w:rPr>
          <w:rFonts w:ascii="Verdana" w:hAnsi="Verdana" w:cs="Arial"/>
        </w:rPr>
        <w:t>Distributed handouts which included Apple Volume Purchasing and Sample Resources for Mobile Learning Devices.</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Pr>
          <w:rFonts w:ascii="Verdana" w:hAnsi="Verdana"/>
          <w:bCs/>
        </w:rPr>
        <w:t>Michelle r</w:t>
      </w:r>
      <w:r w:rsidRPr="00A16A89">
        <w:rPr>
          <w:rFonts w:ascii="Verdana" w:hAnsi="Verdana"/>
          <w:bCs/>
        </w:rPr>
        <w:t>eviewed p</w:t>
      </w:r>
      <w:r>
        <w:rPr>
          <w:rFonts w:ascii="Verdana" w:hAnsi="Verdana"/>
          <w:bCs/>
        </w:rPr>
        <w:t>rocess for Apple devices</w:t>
      </w:r>
      <w:r w:rsidRPr="00A16A89">
        <w:rPr>
          <w:rFonts w:ascii="Verdana" w:hAnsi="Verdana"/>
          <w:bCs/>
        </w:rPr>
        <w:t xml:space="preserve">.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A district iTunes account has to be created.  Important not to be associated with an individual.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Districts can use free apps, but there are not many that are available for free anymore.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If purchasing apps, districts can use gift cards or pay with a PO.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If the district is going through the volume purchase account-Instructional Technology (6360), districts still need an iTunes account and VPP account for facilitator and manager.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Make sure whatever computer is being used for purchase has the district iTunes account on it.  Recommendation not to load from the </w:t>
      </w:r>
      <w:r w:rsidRPr="00A16A89">
        <w:rPr>
          <w:rFonts w:ascii="Verdana" w:hAnsi="Verdana"/>
          <w:bCs/>
        </w:rPr>
        <w:lastRenderedPageBreak/>
        <w:t>spreadsheet.  Copy the redemption code into the redeem code field, because so if equipment is moved to another location you can’t redeem codes again.  Use only one code.  Apple is working on the problem.</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iOS4 devices had a few issues with syncing.  Good for charging at once and security. Need </w:t>
      </w:r>
      <w:r w:rsidR="00B800B2">
        <w:rPr>
          <w:rFonts w:ascii="Verdana" w:hAnsi="Verdana"/>
          <w:bCs/>
        </w:rPr>
        <w:t>A</w:t>
      </w:r>
      <w:r w:rsidRPr="00A16A89">
        <w:rPr>
          <w:rFonts w:ascii="Verdana" w:hAnsi="Verdana"/>
          <w:bCs/>
        </w:rPr>
        <w:t xml:space="preserve">pple </w:t>
      </w:r>
      <w:r w:rsidR="00B800B2">
        <w:rPr>
          <w:rFonts w:ascii="Verdana" w:hAnsi="Verdana"/>
          <w:bCs/>
        </w:rPr>
        <w:t>P</w:t>
      </w:r>
      <w:r w:rsidRPr="00A16A89">
        <w:rPr>
          <w:rFonts w:ascii="Verdana" w:hAnsi="Verdana"/>
          <w:bCs/>
        </w:rPr>
        <w:t xml:space="preserve">ush </w:t>
      </w:r>
      <w:r w:rsidR="00B800B2">
        <w:rPr>
          <w:rFonts w:ascii="Verdana" w:hAnsi="Verdana"/>
          <w:bCs/>
        </w:rPr>
        <w:t>C</w:t>
      </w:r>
      <w:r w:rsidRPr="00A16A89">
        <w:rPr>
          <w:rFonts w:ascii="Verdana" w:hAnsi="Verdana"/>
          <w:bCs/>
        </w:rPr>
        <w:t>ertificate</w:t>
      </w:r>
      <w:r w:rsidR="00B800B2">
        <w:rPr>
          <w:rFonts w:ascii="Verdana" w:hAnsi="Verdana"/>
          <w:bCs/>
        </w:rPr>
        <w:t xml:space="preserve"> (APN) – the WNYRIC has received the APN for the region</w:t>
      </w:r>
      <w:r w:rsidRPr="00A16A89">
        <w:rPr>
          <w:rFonts w:ascii="Verdana" w:hAnsi="Verdana"/>
          <w:bCs/>
        </w:rPr>
        <w:t xml:space="preserve">.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Reviewed the document Sample Resources for Mobile Learning Device Initiatives - Worked with policy department on the document.  The student code of conduct may need to be revisited.  iOS4 </w:t>
      </w:r>
      <w:r w:rsidR="00B800B2">
        <w:rPr>
          <w:rFonts w:ascii="Verdana" w:hAnsi="Verdana"/>
          <w:bCs/>
        </w:rPr>
        <w:t xml:space="preserve">and Android 3.1 </w:t>
      </w:r>
      <w:r w:rsidRPr="00A16A89">
        <w:rPr>
          <w:rFonts w:ascii="Verdana" w:hAnsi="Verdana"/>
          <w:bCs/>
        </w:rPr>
        <w:t xml:space="preserve">need filtering and netbooks need antivirus.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Right now districts in CSLO can purchase mobile learning devices if through Michelle, and the</w:t>
      </w:r>
      <w:r w:rsidR="00B635A6">
        <w:rPr>
          <w:rFonts w:ascii="Verdana" w:hAnsi="Verdana"/>
          <w:bCs/>
        </w:rPr>
        <w:t xml:space="preserve"> devices</w:t>
      </w:r>
      <w:r w:rsidRPr="00A16A89">
        <w:rPr>
          <w:rFonts w:ascii="Verdana" w:hAnsi="Verdana"/>
          <w:bCs/>
        </w:rPr>
        <w:t xml:space="preserve"> don’t go home.  </w:t>
      </w:r>
    </w:p>
    <w:p w:rsidR="00A16A89" w:rsidRPr="00A16A89" w:rsidRDefault="00A16A89" w:rsidP="00A16A89">
      <w:pPr>
        <w:numPr>
          <w:ilvl w:val="1"/>
          <w:numId w:val="9"/>
        </w:numPr>
        <w:autoSpaceDE w:val="0"/>
        <w:autoSpaceDN w:val="0"/>
        <w:adjustRightInd w:val="0"/>
        <w:spacing w:line="240" w:lineRule="atLeast"/>
        <w:rPr>
          <w:rFonts w:ascii="Verdana" w:hAnsi="Verdana"/>
          <w:bCs/>
        </w:rPr>
      </w:pPr>
      <w:r w:rsidRPr="00A16A89">
        <w:rPr>
          <w:rFonts w:ascii="Verdana" w:hAnsi="Verdana"/>
          <w:bCs/>
        </w:rPr>
        <w:t xml:space="preserve">If letting iOS4 </w:t>
      </w:r>
      <w:r w:rsidR="00B800B2">
        <w:rPr>
          <w:rFonts w:ascii="Verdana" w:hAnsi="Verdana"/>
          <w:bCs/>
        </w:rPr>
        <w:t xml:space="preserve">and Android 3.1 </w:t>
      </w:r>
      <w:r w:rsidRPr="00A16A89">
        <w:rPr>
          <w:rFonts w:ascii="Verdana" w:hAnsi="Verdana"/>
          <w:bCs/>
        </w:rPr>
        <w:t xml:space="preserve">devices go home with administrators, teachers, it is highly suggested to have a meeting with the school attorney regarding an agreement if there is no filtering on it.  </w:t>
      </w:r>
    </w:p>
    <w:p w:rsidR="00F15C4B" w:rsidRPr="00C5721E" w:rsidRDefault="00A16A89" w:rsidP="00F15C4B">
      <w:pPr>
        <w:numPr>
          <w:ilvl w:val="1"/>
          <w:numId w:val="9"/>
        </w:numPr>
        <w:shd w:val="clear" w:color="auto" w:fill="FFFFFF"/>
        <w:autoSpaceDE w:val="0"/>
        <w:autoSpaceDN w:val="0"/>
        <w:adjustRightInd w:val="0"/>
        <w:spacing w:line="240" w:lineRule="atLeast"/>
        <w:ind w:left="2160"/>
        <w:outlineLvl w:val="0"/>
        <w:rPr>
          <w:rFonts w:ascii="Verdana" w:hAnsi="Verdana" w:cs="Microsoft Sans Serif"/>
          <w:color w:val="000000"/>
        </w:rPr>
      </w:pPr>
      <w:r w:rsidRPr="00C5721E">
        <w:rPr>
          <w:rFonts w:ascii="Verdana" w:hAnsi="Verdana"/>
          <w:bCs/>
        </w:rPr>
        <w:t xml:space="preserve">It was noted that filtering must be used if going through e-rate for everyone if district provided.  </w:t>
      </w:r>
    </w:p>
    <w:p w:rsidR="00F15C4B" w:rsidRDefault="00F15C4B" w:rsidP="00F15C4B">
      <w:pPr>
        <w:shd w:val="clear" w:color="auto" w:fill="FFFFFF"/>
        <w:tabs>
          <w:tab w:val="left" w:pos="1800"/>
        </w:tabs>
        <w:ind w:left="1800"/>
        <w:outlineLvl w:val="0"/>
        <w:rPr>
          <w:rFonts w:ascii="Verdana" w:hAnsi="Verdana" w:cs="Microsoft Sans Serif"/>
          <w:color w:val="000000"/>
        </w:rPr>
      </w:pPr>
    </w:p>
    <w:p w:rsidR="006A37B2" w:rsidRDefault="00D76ADC" w:rsidP="0061060C">
      <w:pPr>
        <w:pStyle w:val="List2"/>
        <w:numPr>
          <w:ilvl w:val="0"/>
          <w:numId w:val="1"/>
        </w:numPr>
        <w:rPr>
          <w:rFonts w:ascii="Verdana" w:hAnsi="Verdana" w:cs="Microsoft Sans Serif"/>
        </w:rPr>
      </w:pPr>
      <w:r w:rsidRPr="00736F6A">
        <w:rPr>
          <w:rFonts w:ascii="Verdana" w:hAnsi="Verdana" w:cs="Microsoft Sans Serif"/>
          <w:highlight w:val="yellow"/>
        </w:rPr>
        <w:t xml:space="preserve">Approval of the </w:t>
      </w:r>
      <w:r w:rsidR="00C5721E">
        <w:rPr>
          <w:rFonts w:ascii="Verdana" w:hAnsi="Verdana" w:cs="Microsoft Sans Serif"/>
          <w:highlight w:val="yellow"/>
        </w:rPr>
        <w:t>April 20, 2011</w:t>
      </w:r>
      <w:r w:rsidRPr="00736F6A">
        <w:rPr>
          <w:rFonts w:ascii="Verdana" w:hAnsi="Verdana" w:cs="Microsoft Sans Serif"/>
          <w:highlight w:val="yellow"/>
        </w:rPr>
        <w:t xml:space="preserve"> meeting minutes</w:t>
      </w:r>
      <w:r w:rsidRPr="00736F6A">
        <w:rPr>
          <w:rFonts w:ascii="Verdana" w:hAnsi="Verdana" w:cs="Microsoft Sans Serif"/>
        </w:rPr>
        <w:t>-</w:t>
      </w:r>
      <w:r w:rsidR="00A74532" w:rsidRPr="00736F6A">
        <w:rPr>
          <w:rFonts w:ascii="Verdana" w:hAnsi="Verdana" w:cs="Microsoft Sans Serif"/>
        </w:rPr>
        <w:t xml:space="preserve"> </w:t>
      </w:r>
      <w:r w:rsidR="00F34B80">
        <w:rPr>
          <w:rFonts w:ascii="Verdana" w:hAnsi="Verdana" w:cs="Microsoft Sans Serif"/>
        </w:rPr>
        <w:t>Jill</w:t>
      </w:r>
      <w:r w:rsidRPr="00736F6A">
        <w:rPr>
          <w:rFonts w:ascii="Verdana" w:hAnsi="Verdana" w:cs="Microsoft Sans Serif"/>
        </w:rPr>
        <w:t xml:space="preserve"> asked if there were any questions</w:t>
      </w:r>
      <w:r w:rsidR="00B45230">
        <w:rPr>
          <w:rFonts w:ascii="Verdana" w:hAnsi="Verdana" w:cs="Microsoft Sans Serif"/>
        </w:rPr>
        <w:t xml:space="preserve"> </w:t>
      </w:r>
      <w:r w:rsidR="00AA05D2">
        <w:rPr>
          <w:rFonts w:ascii="Verdana" w:hAnsi="Verdana" w:cs="Microsoft Sans Serif"/>
        </w:rPr>
        <w:t>or concerns</w:t>
      </w:r>
      <w:r w:rsidRPr="00736F6A">
        <w:rPr>
          <w:rFonts w:ascii="Verdana" w:hAnsi="Verdana" w:cs="Microsoft Sans Serif"/>
        </w:rPr>
        <w:t xml:space="preserve"> from </w:t>
      </w:r>
      <w:r w:rsidR="00FB7460">
        <w:rPr>
          <w:rFonts w:ascii="Verdana" w:hAnsi="Verdana" w:cs="Microsoft Sans Serif"/>
        </w:rPr>
        <w:t xml:space="preserve">the </w:t>
      </w:r>
      <w:r w:rsidRPr="00736F6A">
        <w:rPr>
          <w:rFonts w:ascii="Verdana" w:hAnsi="Verdana" w:cs="Microsoft Sans Serif"/>
        </w:rPr>
        <w:t>meeting minutes from</w:t>
      </w:r>
      <w:r w:rsidR="00C5721E">
        <w:rPr>
          <w:rFonts w:ascii="Verdana" w:hAnsi="Verdana" w:cs="Microsoft Sans Serif"/>
        </w:rPr>
        <w:t xml:space="preserve"> </w:t>
      </w:r>
    </w:p>
    <w:p w:rsidR="00B45230" w:rsidRDefault="00C5721E" w:rsidP="006A37B2">
      <w:pPr>
        <w:pStyle w:val="List2"/>
        <w:ind w:firstLine="0"/>
        <w:rPr>
          <w:rFonts w:ascii="Verdana" w:hAnsi="Verdana" w:cs="Microsoft Sans Serif"/>
        </w:rPr>
      </w:pPr>
      <w:r>
        <w:rPr>
          <w:rFonts w:ascii="Verdana" w:hAnsi="Verdana" w:cs="Microsoft Sans Serif"/>
        </w:rPr>
        <w:t>April 20</w:t>
      </w:r>
      <w:r w:rsidR="00F70C07">
        <w:rPr>
          <w:rFonts w:ascii="Verdana" w:hAnsi="Verdana" w:cs="Microsoft Sans Serif"/>
        </w:rPr>
        <w:t>, 2011</w:t>
      </w:r>
      <w:r w:rsidR="006A37B2">
        <w:rPr>
          <w:rFonts w:ascii="Verdana" w:hAnsi="Verdana" w:cs="Microsoft Sans Serif"/>
        </w:rPr>
        <w:t>.</w:t>
      </w:r>
      <w:r w:rsidR="00D76ADC" w:rsidRPr="00736F6A">
        <w:rPr>
          <w:rFonts w:ascii="Verdana" w:hAnsi="Verdana" w:cs="Microsoft Sans Serif"/>
        </w:rPr>
        <w:t xml:space="preserve"> </w:t>
      </w:r>
      <w:r w:rsidR="003263A4">
        <w:rPr>
          <w:rFonts w:ascii="Verdana" w:hAnsi="Verdana" w:cs="Microsoft Sans Serif"/>
        </w:rPr>
        <w:t xml:space="preserve"> </w:t>
      </w:r>
      <w:r w:rsidR="00D76ADC" w:rsidRPr="00736F6A">
        <w:rPr>
          <w:rFonts w:ascii="Verdana" w:hAnsi="Verdana" w:cs="Microsoft Sans Serif"/>
        </w:rPr>
        <w:t xml:space="preserve">There </w:t>
      </w:r>
      <w:r w:rsidR="00E916D2" w:rsidRPr="00736F6A">
        <w:rPr>
          <w:rFonts w:ascii="Verdana" w:hAnsi="Verdana" w:cs="Microsoft Sans Serif"/>
        </w:rPr>
        <w:t>w</w:t>
      </w:r>
      <w:r w:rsidR="00A92919">
        <w:rPr>
          <w:rFonts w:ascii="Verdana" w:hAnsi="Verdana" w:cs="Microsoft Sans Serif"/>
        </w:rPr>
        <w:t>ere</w:t>
      </w:r>
      <w:r w:rsidR="00D76ADC" w:rsidRPr="00736F6A">
        <w:rPr>
          <w:rFonts w:ascii="Verdana" w:hAnsi="Verdana" w:cs="Microsoft Sans Serif"/>
        </w:rPr>
        <w:t xml:space="preserve"> none. </w:t>
      </w:r>
      <w:r w:rsidR="003263A4">
        <w:rPr>
          <w:rFonts w:ascii="Verdana" w:hAnsi="Verdana" w:cs="Microsoft Sans Serif"/>
        </w:rPr>
        <w:t xml:space="preserve"> </w:t>
      </w:r>
      <w:r>
        <w:rPr>
          <w:rFonts w:ascii="Verdana" w:hAnsi="Verdana" w:cs="Microsoft Sans Serif"/>
        </w:rPr>
        <w:t>Bob Spino</w:t>
      </w:r>
      <w:r w:rsidR="001D7EDB" w:rsidRPr="00736F6A">
        <w:rPr>
          <w:rFonts w:ascii="Verdana" w:hAnsi="Verdana" w:cs="Microsoft Sans Serif"/>
        </w:rPr>
        <w:t xml:space="preserve"> </w:t>
      </w:r>
      <w:r w:rsidR="003263A4">
        <w:rPr>
          <w:rFonts w:ascii="Verdana" w:hAnsi="Verdana" w:cs="Microsoft Sans Serif"/>
        </w:rPr>
        <w:t>made the motion</w:t>
      </w:r>
      <w:r w:rsidR="00D76ADC" w:rsidRPr="00736F6A">
        <w:rPr>
          <w:rFonts w:ascii="Verdana" w:hAnsi="Verdana" w:cs="Microsoft Sans Serif"/>
        </w:rPr>
        <w:t xml:space="preserve"> to accept meeting minutes and </w:t>
      </w:r>
      <w:r w:rsidR="003263A4">
        <w:rPr>
          <w:rFonts w:ascii="Verdana" w:hAnsi="Verdana" w:cs="Microsoft Sans Serif"/>
        </w:rPr>
        <w:t xml:space="preserve">it was </w:t>
      </w:r>
      <w:r w:rsidR="00D76ADC" w:rsidRPr="00736F6A">
        <w:rPr>
          <w:rFonts w:ascii="Verdana" w:hAnsi="Verdana" w:cs="Microsoft Sans Serif"/>
        </w:rPr>
        <w:t xml:space="preserve">seconded by </w:t>
      </w:r>
      <w:r>
        <w:rPr>
          <w:rFonts w:ascii="Verdana" w:hAnsi="Verdana" w:cs="Microsoft Sans Serif"/>
        </w:rPr>
        <w:t>Steve Ludwig</w:t>
      </w:r>
      <w:r w:rsidR="00CA1C56">
        <w:rPr>
          <w:rFonts w:ascii="Verdana" w:hAnsi="Verdana" w:cs="Microsoft Sans Serif"/>
        </w:rPr>
        <w:t>.</w:t>
      </w:r>
    </w:p>
    <w:p w:rsidR="00472283" w:rsidRDefault="001511BB" w:rsidP="00B45230">
      <w:pPr>
        <w:pStyle w:val="List2"/>
        <w:ind w:firstLine="0"/>
        <w:rPr>
          <w:rFonts w:ascii="Verdana" w:hAnsi="Verdana" w:cs="Microsoft Sans Serif"/>
        </w:rPr>
      </w:pPr>
      <w:r>
        <w:rPr>
          <w:rFonts w:ascii="Verdana" w:hAnsi="Verdana" w:cs="Microsoft Sans Serif"/>
        </w:rPr>
        <w:t>The</w:t>
      </w:r>
      <w:r w:rsidR="00A10A8A">
        <w:rPr>
          <w:rFonts w:ascii="Verdana" w:hAnsi="Verdana" w:cs="Microsoft Sans Serif"/>
        </w:rPr>
        <w:t xml:space="preserve"> motion passed unanimously.</w:t>
      </w:r>
    </w:p>
    <w:p w:rsidR="001511BB" w:rsidRDefault="001511BB" w:rsidP="00B45230">
      <w:pPr>
        <w:pStyle w:val="List2"/>
        <w:ind w:firstLine="0"/>
        <w:rPr>
          <w:rFonts w:ascii="Verdana" w:hAnsi="Verdana" w:cs="Microsoft Sans Serif"/>
        </w:rPr>
      </w:pPr>
    </w:p>
    <w:p w:rsidR="006A37B2" w:rsidRDefault="00C5721E" w:rsidP="0061060C">
      <w:pPr>
        <w:pStyle w:val="List2"/>
        <w:numPr>
          <w:ilvl w:val="0"/>
          <w:numId w:val="1"/>
        </w:numPr>
        <w:rPr>
          <w:rFonts w:ascii="Verdana" w:hAnsi="Verdana" w:cs="Microsoft Sans Serif"/>
        </w:rPr>
      </w:pPr>
      <w:r>
        <w:rPr>
          <w:rFonts w:ascii="Verdana" w:hAnsi="Verdana" w:cs="Microsoft Sans Serif"/>
          <w:highlight w:val="yellow"/>
        </w:rPr>
        <w:t>F</w:t>
      </w:r>
      <w:r w:rsidR="00B64700">
        <w:rPr>
          <w:rFonts w:ascii="Verdana" w:hAnsi="Verdana" w:cs="Microsoft Sans Serif"/>
          <w:highlight w:val="yellow"/>
        </w:rPr>
        <w:t>uture</w:t>
      </w:r>
      <w:r w:rsidR="006A37B2" w:rsidRPr="00F34B80">
        <w:rPr>
          <w:rFonts w:ascii="Verdana" w:hAnsi="Verdana" w:cs="Microsoft Sans Serif"/>
          <w:highlight w:val="yellow"/>
        </w:rPr>
        <w:t xml:space="preserve"> meeting dates</w:t>
      </w:r>
      <w:r>
        <w:rPr>
          <w:rFonts w:ascii="Verdana" w:hAnsi="Verdana" w:cs="Microsoft Sans Serif"/>
          <w:highlight w:val="yellow"/>
        </w:rPr>
        <w:t>/locations</w:t>
      </w:r>
      <w:r w:rsidR="00CA1C56">
        <w:rPr>
          <w:rFonts w:ascii="Verdana" w:hAnsi="Verdana" w:cs="Microsoft Sans Serif"/>
          <w:highlight w:val="yellow"/>
        </w:rPr>
        <w:t>:</w:t>
      </w:r>
    </w:p>
    <w:p w:rsidR="00C5721E" w:rsidRPr="00C5721E" w:rsidRDefault="00C5721E" w:rsidP="00D36C72">
      <w:pPr>
        <w:numPr>
          <w:ilvl w:val="0"/>
          <w:numId w:val="12"/>
        </w:numPr>
        <w:autoSpaceDE w:val="0"/>
        <w:autoSpaceDN w:val="0"/>
        <w:adjustRightInd w:val="0"/>
        <w:spacing w:line="240" w:lineRule="atLeast"/>
        <w:rPr>
          <w:rFonts w:ascii="Verdana" w:hAnsi="Verdana"/>
          <w:color w:val="000000"/>
        </w:rPr>
      </w:pPr>
      <w:r w:rsidRPr="00C5721E">
        <w:rPr>
          <w:rFonts w:ascii="Verdana" w:hAnsi="Verdana"/>
          <w:b/>
          <w:color w:val="000000"/>
        </w:rPr>
        <w:t>November 16, 2011</w:t>
      </w:r>
      <w:r w:rsidRPr="00C5721E">
        <w:rPr>
          <w:rFonts w:ascii="Verdana" w:hAnsi="Verdana"/>
          <w:color w:val="000000"/>
        </w:rPr>
        <w:t xml:space="preserve"> (CA BOCES Olean DL Room; Erie 1 BOCES Ed Campus DL Room; Erie 2 BOCES LoGuidice Room 2; ON BOCES DL Room; GST BOCES Dormann Library)</w:t>
      </w:r>
      <w:r w:rsidRPr="00C5721E">
        <w:rPr>
          <w:rFonts w:ascii="Verdana" w:hAnsi="Verdana"/>
          <w:color w:val="000000"/>
        </w:rPr>
        <w:tab/>
      </w:r>
      <w:r w:rsidRPr="00C5721E">
        <w:rPr>
          <w:rFonts w:ascii="Verdana" w:hAnsi="Verdana"/>
          <w:color w:val="000000"/>
        </w:rPr>
        <w:tab/>
      </w:r>
      <w:r w:rsidRPr="00C5721E">
        <w:rPr>
          <w:rFonts w:ascii="Verdana" w:hAnsi="Verdana"/>
          <w:color w:val="000000"/>
        </w:rPr>
        <w:tab/>
      </w:r>
    </w:p>
    <w:p w:rsidR="00C5721E" w:rsidRPr="00C5721E" w:rsidRDefault="00C5721E" w:rsidP="00D36C72">
      <w:pPr>
        <w:numPr>
          <w:ilvl w:val="0"/>
          <w:numId w:val="12"/>
        </w:numPr>
        <w:autoSpaceDE w:val="0"/>
        <w:autoSpaceDN w:val="0"/>
        <w:adjustRightInd w:val="0"/>
        <w:spacing w:line="240" w:lineRule="atLeast"/>
        <w:rPr>
          <w:rFonts w:ascii="Verdana" w:hAnsi="Verdana"/>
          <w:color w:val="000000"/>
        </w:rPr>
      </w:pPr>
      <w:r w:rsidRPr="00C5721E">
        <w:rPr>
          <w:rFonts w:ascii="Verdana" w:hAnsi="Verdana"/>
          <w:b/>
          <w:color w:val="000000"/>
        </w:rPr>
        <w:t>February 8, 2012</w:t>
      </w:r>
      <w:r w:rsidRPr="00C5721E">
        <w:rPr>
          <w:rFonts w:ascii="Verdana" w:hAnsi="Verdana"/>
          <w:color w:val="000000"/>
        </w:rPr>
        <w:t xml:space="preserve"> (CA BOCES Olean DL Room; Erie 1 BOCES Ed Campus DL Room; Erie 2 BOCES LoGuidice Room 2; ON BOCES DL Room; GST BOCES Dormann Library)</w:t>
      </w:r>
      <w:r w:rsidRPr="00C5721E">
        <w:rPr>
          <w:rFonts w:ascii="Verdana" w:hAnsi="Verdana"/>
          <w:color w:val="000000"/>
        </w:rPr>
        <w:tab/>
      </w:r>
      <w:r w:rsidRPr="00C5721E">
        <w:rPr>
          <w:rFonts w:ascii="Verdana" w:hAnsi="Verdana"/>
          <w:color w:val="000000"/>
        </w:rPr>
        <w:tab/>
      </w:r>
      <w:r w:rsidRPr="00C5721E">
        <w:rPr>
          <w:rFonts w:ascii="Verdana" w:hAnsi="Verdana"/>
          <w:color w:val="000000"/>
        </w:rPr>
        <w:tab/>
      </w:r>
      <w:r w:rsidRPr="00C5721E">
        <w:rPr>
          <w:rFonts w:ascii="Verdana" w:hAnsi="Verdana"/>
          <w:color w:val="000000"/>
        </w:rPr>
        <w:tab/>
      </w:r>
      <w:r w:rsidRPr="00C5721E">
        <w:rPr>
          <w:rFonts w:ascii="Verdana" w:hAnsi="Verdana"/>
          <w:color w:val="000000"/>
        </w:rPr>
        <w:tab/>
      </w:r>
    </w:p>
    <w:p w:rsidR="00C5721E" w:rsidRDefault="00C5721E" w:rsidP="00D36C72">
      <w:pPr>
        <w:numPr>
          <w:ilvl w:val="0"/>
          <w:numId w:val="12"/>
        </w:numPr>
        <w:autoSpaceDE w:val="0"/>
        <w:autoSpaceDN w:val="0"/>
        <w:adjustRightInd w:val="0"/>
        <w:spacing w:line="240" w:lineRule="atLeast"/>
        <w:rPr>
          <w:rFonts w:ascii="Verdana" w:hAnsi="Verdana"/>
          <w:color w:val="000000"/>
        </w:rPr>
      </w:pPr>
      <w:r w:rsidRPr="00C5721E">
        <w:rPr>
          <w:rFonts w:ascii="Verdana" w:hAnsi="Verdana"/>
          <w:b/>
          <w:color w:val="000000"/>
        </w:rPr>
        <w:t>May 9, 2012</w:t>
      </w:r>
      <w:r w:rsidRPr="00C5721E">
        <w:rPr>
          <w:rFonts w:ascii="Verdana" w:hAnsi="Verdana"/>
          <w:color w:val="000000"/>
        </w:rPr>
        <w:t xml:space="preserve"> (CA BOCES Olean DL Room; Erie 1 BOCES Ed Campus DL Room; Erie 2 BOCES LoGuidice Room 2; ON BOCES DL Room; GST BOCES Dormann Library)</w:t>
      </w:r>
      <w:r w:rsidRPr="00C5721E">
        <w:rPr>
          <w:rFonts w:ascii="Verdana" w:hAnsi="Verdana"/>
          <w:color w:val="000000"/>
        </w:rPr>
        <w:tab/>
      </w:r>
    </w:p>
    <w:p w:rsidR="00D36C72" w:rsidRDefault="00D36C72" w:rsidP="00D36C72">
      <w:pPr>
        <w:autoSpaceDE w:val="0"/>
        <w:autoSpaceDN w:val="0"/>
        <w:adjustRightInd w:val="0"/>
        <w:spacing w:line="240" w:lineRule="atLeast"/>
        <w:rPr>
          <w:rFonts w:ascii="Verdana" w:hAnsi="Verdana"/>
          <w:color w:val="000000"/>
        </w:rPr>
      </w:pPr>
    </w:p>
    <w:p w:rsidR="00D36C72" w:rsidRDefault="00271FE0" w:rsidP="00D36C72">
      <w:pPr>
        <w:autoSpaceDE w:val="0"/>
        <w:autoSpaceDN w:val="0"/>
        <w:adjustRightInd w:val="0"/>
        <w:spacing w:line="240" w:lineRule="atLeast"/>
        <w:ind w:left="360"/>
        <w:rPr>
          <w:rFonts w:ascii="Verdana" w:hAnsi="Verdana"/>
          <w:color w:val="000000"/>
        </w:rPr>
      </w:pPr>
      <w:r>
        <w:rPr>
          <w:rFonts w:ascii="Verdana" w:hAnsi="Verdana" w:cs="Microsoft Sans Serif"/>
        </w:rPr>
        <w:t>3.</w:t>
      </w:r>
      <w:r w:rsidR="00451CA1">
        <w:rPr>
          <w:rFonts w:ascii="Verdana" w:hAnsi="Verdana" w:cs="Microsoft Sans Serif"/>
        </w:rPr>
        <w:tab/>
      </w:r>
      <w:r w:rsidR="00F508BF" w:rsidRPr="00F508BF">
        <w:rPr>
          <w:rFonts w:ascii="Verdana" w:hAnsi="Verdana"/>
          <w:color w:val="000000"/>
          <w:highlight w:val="yellow"/>
          <w:rPrChange w:id="7" w:author="Valerie Winegarden" w:date="2011-08-12T14:09:00Z">
            <w:rPr>
              <w:rFonts w:ascii="Verdana" w:hAnsi="Verdana"/>
              <w:color w:val="000000"/>
            </w:rPr>
          </w:rPrChange>
        </w:rPr>
        <w:t>Membership update for 2011-2012</w:t>
      </w:r>
    </w:p>
    <w:p w:rsidR="00D36C72" w:rsidRPr="00503258" w:rsidRDefault="00D36C72" w:rsidP="00D36C72">
      <w:pPr>
        <w:numPr>
          <w:ilvl w:val="0"/>
          <w:numId w:val="13"/>
        </w:numPr>
        <w:autoSpaceDE w:val="0"/>
        <w:autoSpaceDN w:val="0"/>
        <w:adjustRightInd w:val="0"/>
        <w:spacing w:line="240" w:lineRule="atLeast"/>
        <w:rPr>
          <w:rFonts w:ascii="Verdana" w:hAnsi="Verdana"/>
          <w:bCs/>
          <w:szCs w:val="28"/>
        </w:rPr>
      </w:pPr>
      <w:r w:rsidRPr="00503258">
        <w:rPr>
          <w:rFonts w:ascii="Verdana" w:hAnsi="Verdana"/>
          <w:bCs/>
          <w:szCs w:val="28"/>
        </w:rPr>
        <w:t xml:space="preserve">Michelle Okal is replacing Barb Mocarski on the committee as the instructional representative.  </w:t>
      </w:r>
    </w:p>
    <w:p w:rsidR="00D36C72" w:rsidRDefault="00D36C72" w:rsidP="00D36C72">
      <w:pPr>
        <w:numPr>
          <w:ilvl w:val="0"/>
          <w:numId w:val="13"/>
        </w:numPr>
        <w:autoSpaceDE w:val="0"/>
        <w:autoSpaceDN w:val="0"/>
        <w:adjustRightInd w:val="0"/>
        <w:spacing w:line="240" w:lineRule="atLeast"/>
        <w:rPr>
          <w:rFonts w:ascii="Verdana" w:hAnsi="Verdana"/>
          <w:bCs/>
          <w:szCs w:val="28"/>
        </w:rPr>
      </w:pPr>
      <w:r w:rsidRPr="00503258">
        <w:rPr>
          <w:rFonts w:ascii="Verdana" w:hAnsi="Verdana"/>
          <w:bCs/>
          <w:szCs w:val="28"/>
        </w:rPr>
        <w:t xml:space="preserve">Gail Tremblay of GST BOCES was welcomed to the </w:t>
      </w:r>
      <w:del w:id="8" w:author="Valerie Winegarden" w:date="2011-08-12T14:13:00Z">
        <w:r w:rsidRPr="00503258" w:rsidDel="00203819">
          <w:rPr>
            <w:rFonts w:ascii="Verdana" w:hAnsi="Verdana"/>
            <w:bCs/>
            <w:szCs w:val="28"/>
          </w:rPr>
          <w:delText>committee</w:delText>
        </w:r>
        <w:r w:rsidR="00B800B2" w:rsidDel="00203819">
          <w:rPr>
            <w:rFonts w:ascii="Verdana" w:hAnsi="Verdana"/>
            <w:bCs/>
            <w:szCs w:val="28"/>
          </w:rPr>
          <w:delText>,</w:delText>
        </w:r>
      </w:del>
      <w:ins w:id="9" w:author="Valerie Winegarden" w:date="2011-08-12T14:13:00Z">
        <w:r w:rsidR="00203819" w:rsidRPr="00503258">
          <w:rPr>
            <w:rFonts w:ascii="Verdana" w:hAnsi="Verdana"/>
            <w:bCs/>
            <w:szCs w:val="28"/>
          </w:rPr>
          <w:t>committee</w:t>
        </w:r>
        <w:r w:rsidR="00203819">
          <w:rPr>
            <w:rFonts w:ascii="Verdana" w:hAnsi="Verdana"/>
            <w:bCs/>
            <w:szCs w:val="28"/>
          </w:rPr>
          <w:t>;</w:t>
        </w:r>
      </w:ins>
      <w:r w:rsidR="00B800B2">
        <w:rPr>
          <w:rFonts w:ascii="Verdana" w:hAnsi="Verdana"/>
          <w:bCs/>
          <w:szCs w:val="28"/>
        </w:rPr>
        <w:t xml:space="preserve"> she replaces Dan Wallenbeck as the GST BOCES representative.</w:t>
      </w:r>
    </w:p>
    <w:p w:rsidR="00D36C72" w:rsidRDefault="00D36C72" w:rsidP="00D36C72">
      <w:pPr>
        <w:numPr>
          <w:ilvl w:val="0"/>
          <w:numId w:val="13"/>
        </w:numPr>
        <w:autoSpaceDE w:val="0"/>
        <w:autoSpaceDN w:val="0"/>
        <w:adjustRightInd w:val="0"/>
        <w:spacing w:line="240" w:lineRule="atLeast"/>
        <w:rPr>
          <w:rFonts w:ascii="Verdana" w:hAnsi="Verdana"/>
          <w:color w:val="000000"/>
        </w:rPr>
      </w:pPr>
      <w:r w:rsidRPr="00D36C72">
        <w:rPr>
          <w:rFonts w:ascii="Verdana" w:hAnsi="Verdana"/>
          <w:color w:val="000000"/>
        </w:rPr>
        <w:t>Review of WNYRIC Standards Committee Charter (responsibilities)</w:t>
      </w:r>
    </w:p>
    <w:p w:rsidR="00D36C72" w:rsidRDefault="00D36C72" w:rsidP="00D36C72">
      <w:pPr>
        <w:numPr>
          <w:ilvl w:val="1"/>
          <w:numId w:val="13"/>
        </w:numPr>
        <w:shd w:val="clear" w:color="auto" w:fill="FFFFFF"/>
        <w:tabs>
          <w:tab w:val="left" w:pos="1800"/>
        </w:tabs>
        <w:outlineLvl w:val="0"/>
        <w:rPr>
          <w:rFonts w:ascii="Verdana" w:hAnsi="Verdana" w:cs="Microsoft Sans Serif"/>
          <w:color w:val="000000"/>
        </w:rPr>
      </w:pPr>
      <w:r>
        <w:rPr>
          <w:rFonts w:ascii="Verdana" w:hAnsi="Verdana" w:cs="Microsoft Sans Serif"/>
          <w:color w:val="000000"/>
        </w:rPr>
        <w:lastRenderedPageBreak/>
        <w:t xml:space="preserve">The </w:t>
      </w:r>
      <w:r w:rsidR="008473E2">
        <w:rPr>
          <w:rFonts w:ascii="Verdana" w:hAnsi="Verdana" w:cs="Microsoft Sans Serif"/>
          <w:color w:val="000000"/>
        </w:rPr>
        <w:t xml:space="preserve">draft </w:t>
      </w:r>
      <w:r>
        <w:rPr>
          <w:rFonts w:ascii="Verdana" w:hAnsi="Verdana" w:cs="Microsoft Sans Serif"/>
          <w:color w:val="000000"/>
        </w:rPr>
        <w:t xml:space="preserve">meeting minutes will be sent via </w:t>
      </w:r>
      <w:r w:rsidR="002D51B4">
        <w:rPr>
          <w:rFonts w:ascii="Verdana" w:hAnsi="Verdana" w:cs="Microsoft Sans Serif"/>
          <w:color w:val="000000"/>
        </w:rPr>
        <w:t xml:space="preserve">the Standards </w:t>
      </w:r>
      <w:r>
        <w:rPr>
          <w:rFonts w:ascii="Verdana" w:hAnsi="Verdana" w:cs="Microsoft Sans Serif"/>
          <w:color w:val="000000"/>
        </w:rPr>
        <w:t>listserv so they can be</w:t>
      </w:r>
      <w:r w:rsidR="008473E2">
        <w:rPr>
          <w:rFonts w:ascii="Verdana" w:hAnsi="Verdana" w:cs="Microsoft Sans Serif"/>
          <w:color w:val="000000"/>
        </w:rPr>
        <w:t xml:space="preserve"> shared throughout each region</w:t>
      </w:r>
      <w:r w:rsidR="00B800B2">
        <w:rPr>
          <w:rFonts w:ascii="Verdana" w:hAnsi="Verdana" w:cs="Microsoft Sans Serif"/>
          <w:color w:val="000000"/>
        </w:rPr>
        <w:t xml:space="preserve"> by the members to facilitate sharing of information</w:t>
      </w:r>
      <w:ins w:id="10" w:author="Valerie Winegarden" w:date="2011-08-12T14:14:00Z">
        <w:r w:rsidR="00203819">
          <w:rPr>
            <w:rFonts w:ascii="Verdana" w:hAnsi="Verdana" w:cs="Microsoft Sans Serif"/>
            <w:color w:val="000000"/>
          </w:rPr>
          <w:t>.</w:t>
        </w:r>
      </w:ins>
    </w:p>
    <w:p w:rsidR="008473E2" w:rsidRDefault="008473E2" w:rsidP="00D36C72">
      <w:pPr>
        <w:numPr>
          <w:ilvl w:val="1"/>
          <w:numId w:val="13"/>
        </w:numPr>
        <w:shd w:val="clear" w:color="auto" w:fill="FFFFFF"/>
        <w:tabs>
          <w:tab w:val="left" w:pos="1800"/>
        </w:tabs>
        <w:outlineLvl w:val="0"/>
        <w:rPr>
          <w:rFonts w:ascii="Verdana" w:hAnsi="Verdana" w:cs="Microsoft Sans Serif"/>
          <w:color w:val="000000"/>
        </w:rPr>
      </w:pPr>
      <w:r>
        <w:rPr>
          <w:rFonts w:ascii="Verdana" w:hAnsi="Verdana" w:cs="Microsoft Sans Serif"/>
          <w:color w:val="000000"/>
        </w:rPr>
        <w:t xml:space="preserve">Once the minutes have been approved by Advisory Council the final versions will be sent </w:t>
      </w:r>
      <w:r w:rsidR="009D5128">
        <w:rPr>
          <w:rFonts w:ascii="Verdana" w:hAnsi="Verdana" w:cs="Microsoft Sans Serif"/>
          <w:color w:val="000000"/>
        </w:rPr>
        <w:t xml:space="preserve">to Committee members </w:t>
      </w:r>
      <w:r>
        <w:rPr>
          <w:rFonts w:ascii="Verdana" w:hAnsi="Verdana" w:cs="Microsoft Sans Serif"/>
          <w:color w:val="000000"/>
        </w:rPr>
        <w:t>via links to the Community and Connections.</w:t>
      </w:r>
    </w:p>
    <w:p w:rsidR="008473E2" w:rsidRDefault="008473E2" w:rsidP="008473E2">
      <w:pPr>
        <w:shd w:val="clear" w:color="auto" w:fill="FFFFFF"/>
        <w:tabs>
          <w:tab w:val="left" w:pos="1800"/>
        </w:tabs>
        <w:ind w:left="2160"/>
        <w:outlineLvl w:val="0"/>
        <w:rPr>
          <w:rFonts w:ascii="Verdana" w:hAnsi="Verdana" w:cs="Microsoft Sans Serif"/>
          <w:color w:val="000000"/>
        </w:rPr>
      </w:pPr>
    </w:p>
    <w:p w:rsidR="00B477A9" w:rsidRPr="00B477A9" w:rsidRDefault="00FE1876" w:rsidP="00B477A9">
      <w:pPr>
        <w:autoSpaceDE w:val="0"/>
        <w:autoSpaceDN w:val="0"/>
        <w:adjustRightInd w:val="0"/>
        <w:spacing w:line="240" w:lineRule="atLeast"/>
        <w:ind w:left="0"/>
        <w:rPr>
          <w:rFonts w:ascii="Verdana" w:hAnsi="Verdana"/>
          <w:color w:val="000000"/>
        </w:rPr>
      </w:pPr>
      <w:r w:rsidRPr="00FF4B0D">
        <w:rPr>
          <w:rFonts w:ascii="Verdana" w:hAnsi="Verdana" w:cs="Microsoft Sans Serif"/>
        </w:rPr>
        <w:t xml:space="preserve">4. </w:t>
      </w:r>
      <w:r w:rsidR="00F508BF" w:rsidRPr="00F508BF">
        <w:rPr>
          <w:rFonts w:ascii="Verdana" w:hAnsi="Verdana"/>
          <w:color w:val="000000"/>
          <w:highlight w:val="yellow"/>
          <w:rPrChange w:id="11" w:author="Valerie Winegarden" w:date="2011-08-12T14:09:00Z">
            <w:rPr>
              <w:rFonts w:ascii="Verdana" w:hAnsi="Verdana"/>
              <w:color w:val="000000"/>
            </w:rPr>
          </w:rPrChange>
        </w:rPr>
        <w:t>Category Review Dates for 2011-2012</w:t>
      </w:r>
      <w:r w:rsidR="00B477A9" w:rsidRPr="00B477A9">
        <w:rPr>
          <w:rFonts w:ascii="Verdana" w:hAnsi="Verdana"/>
          <w:color w:val="000000"/>
        </w:rPr>
        <w:t>:</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Computers – November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Communications Equipment – August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Internet Browsers – February 2012</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NIC Cards – February 2012</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Operating Systems – November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Plotters – February 2012</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Printers – August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Scanners – May 2012</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Servers (Standard) – August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Servers (SAN) – August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Software – August 2011</w:t>
      </w:r>
      <w:r w:rsidR="004207AE">
        <w:rPr>
          <w:rFonts w:ascii="Verdana" w:hAnsi="Verdana"/>
          <w:color w:val="000000"/>
        </w:rPr>
        <w:t xml:space="preserve"> &amp; November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 xml:space="preserve">Server Back Up – </w:t>
      </w:r>
      <w:r w:rsidR="00070DFC">
        <w:rPr>
          <w:rFonts w:ascii="Verdana" w:hAnsi="Verdana"/>
          <w:color w:val="000000"/>
        </w:rPr>
        <w:t xml:space="preserve">November </w:t>
      </w:r>
      <w:r w:rsidRPr="007E2F50">
        <w:rPr>
          <w:rFonts w:ascii="Verdana" w:hAnsi="Verdana"/>
          <w:color w:val="000000"/>
        </w:rPr>
        <w:t>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 xml:space="preserve">Virtualization – May 2012 </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VoIP – August 2011</w:t>
      </w:r>
    </w:p>
    <w:p w:rsidR="00B477A9" w:rsidRPr="007E2F50" w:rsidRDefault="00B477A9" w:rsidP="00B477A9">
      <w:pPr>
        <w:pStyle w:val="ListParagraph"/>
        <w:numPr>
          <w:ilvl w:val="0"/>
          <w:numId w:val="15"/>
        </w:numPr>
        <w:tabs>
          <w:tab w:val="left" w:pos="900"/>
          <w:tab w:val="left" w:pos="1170"/>
        </w:tabs>
        <w:rPr>
          <w:rFonts w:ascii="Verdana" w:hAnsi="Verdana"/>
          <w:color w:val="000000"/>
        </w:rPr>
      </w:pPr>
      <w:r w:rsidRPr="007E2F50">
        <w:rPr>
          <w:rFonts w:ascii="Verdana" w:hAnsi="Verdana"/>
          <w:color w:val="000000"/>
        </w:rPr>
        <w:t>Video Conferencing-May 2012</w:t>
      </w:r>
    </w:p>
    <w:p w:rsidR="00B477A9" w:rsidRDefault="00B477A9" w:rsidP="00B477A9">
      <w:pPr>
        <w:pStyle w:val="List2"/>
        <w:ind w:left="360" w:firstLine="0"/>
        <w:rPr>
          <w:rFonts w:ascii="Verdana" w:hAnsi="Verdana"/>
          <w:color w:val="000000"/>
        </w:rPr>
      </w:pPr>
      <w:r>
        <w:rPr>
          <w:rFonts w:ascii="Verdana" w:hAnsi="Verdana"/>
          <w:color w:val="000000"/>
        </w:rPr>
        <w:t xml:space="preserve">16.  </w:t>
      </w:r>
      <w:r w:rsidRPr="007E2F50">
        <w:rPr>
          <w:rFonts w:ascii="Verdana" w:hAnsi="Verdana"/>
          <w:color w:val="000000"/>
        </w:rPr>
        <w:t>Network Optimization May 2012</w:t>
      </w:r>
    </w:p>
    <w:p w:rsidR="00B477A9" w:rsidRDefault="00B477A9" w:rsidP="00B477A9">
      <w:pPr>
        <w:pStyle w:val="List2"/>
        <w:ind w:left="360" w:firstLine="0"/>
        <w:rPr>
          <w:rFonts w:ascii="Verdana" w:hAnsi="Verdana" w:cs="Microsoft Sans Serif"/>
        </w:rPr>
      </w:pPr>
    </w:p>
    <w:p w:rsidR="00B477A9" w:rsidRDefault="00FB7B34" w:rsidP="00B477A9">
      <w:pPr>
        <w:autoSpaceDE w:val="0"/>
        <w:autoSpaceDN w:val="0"/>
        <w:adjustRightInd w:val="0"/>
        <w:spacing w:line="240" w:lineRule="atLeast"/>
        <w:ind w:left="360"/>
        <w:rPr>
          <w:rFonts w:ascii="Verdana" w:hAnsi="Verdana"/>
          <w:bCs/>
          <w:color w:val="000000"/>
        </w:rPr>
      </w:pPr>
      <w:r w:rsidRPr="00FB7B34">
        <w:rPr>
          <w:rFonts w:ascii="Verdana" w:hAnsi="Verdana" w:cs="Microsoft Sans Serif"/>
        </w:rPr>
        <w:t xml:space="preserve">5. </w:t>
      </w:r>
      <w:r w:rsidR="00B477A9" w:rsidRPr="00B477A9">
        <w:rPr>
          <w:rFonts w:ascii="Verdana" w:hAnsi="Verdana"/>
          <w:bCs/>
          <w:color w:val="000000"/>
          <w:highlight w:val="yellow"/>
        </w:rPr>
        <w:t>Add/change form from Michelle Okal (Erie 1 BOCES) to add new category for Tablet Devices-</w:t>
      </w:r>
      <w:r w:rsidR="00594E0C">
        <w:rPr>
          <w:rFonts w:ascii="Verdana" w:hAnsi="Verdana"/>
          <w:bCs/>
          <w:color w:val="000000"/>
        </w:rPr>
        <w:t xml:space="preserve"> OS application and hardware capability should be verified by Michelle Okal or Jill Holbrook prior to district’s purchase. Steve Ludwig made the motion to create new category of Tablet Devices</w:t>
      </w:r>
      <w:r w:rsidR="00330E0C">
        <w:rPr>
          <w:rFonts w:ascii="Verdana" w:hAnsi="Verdana"/>
          <w:bCs/>
          <w:color w:val="000000"/>
        </w:rPr>
        <w:t xml:space="preserve">; list iOS4.1 or above and Android 3.1 or </w:t>
      </w:r>
      <w:r w:rsidR="00DF1EBC">
        <w:rPr>
          <w:rFonts w:ascii="Verdana" w:hAnsi="Verdana"/>
          <w:bCs/>
          <w:color w:val="000000"/>
        </w:rPr>
        <w:t>above under Sub-Category;</w:t>
      </w:r>
      <w:r w:rsidR="00330E0C">
        <w:rPr>
          <w:rFonts w:ascii="Verdana" w:hAnsi="Verdana"/>
          <w:bCs/>
          <w:color w:val="000000"/>
        </w:rPr>
        <w:t xml:space="preserve"> under</w:t>
      </w:r>
      <w:r w:rsidR="00E81D42">
        <w:rPr>
          <w:rFonts w:ascii="Verdana" w:hAnsi="Verdana"/>
          <w:bCs/>
          <w:color w:val="000000"/>
        </w:rPr>
        <w:t xml:space="preserve"> the statement</w:t>
      </w:r>
      <w:r w:rsidR="00DF1EBC">
        <w:rPr>
          <w:rFonts w:ascii="Verdana" w:hAnsi="Verdana"/>
          <w:bCs/>
          <w:color w:val="000000"/>
        </w:rPr>
        <w:t xml:space="preserve"> section</w:t>
      </w:r>
      <w:r w:rsidR="00E81D42">
        <w:rPr>
          <w:rFonts w:ascii="Verdana" w:hAnsi="Verdana"/>
          <w:bCs/>
          <w:color w:val="000000"/>
        </w:rPr>
        <w:t xml:space="preserve"> </w:t>
      </w:r>
      <w:r w:rsidR="00DF1EBC">
        <w:rPr>
          <w:rFonts w:ascii="Verdana" w:hAnsi="Verdana"/>
          <w:bCs/>
          <w:color w:val="000000"/>
        </w:rPr>
        <w:t>list</w:t>
      </w:r>
      <w:r w:rsidR="00E81D42">
        <w:rPr>
          <w:rFonts w:ascii="Verdana" w:hAnsi="Verdana"/>
          <w:bCs/>
          <w:color w:val="000000"/>
        </w:rPr>
        <w:t xml:space="preserve"> OS</w:t>
      </w:r>
      <w:r w:rsidR="009D5128">
        <w:rPr>
          <w:rFonts w:ascii="Verdana" w:hAnsi="Verdana"/>
          <w:bCs/>
          <w:color w:val="000000"/>
        </w:rPr>
        <w:t xml:space="preserve">, Applications and </w:t>
      </w:r>
      <w:r w:rsidR="00E81D42">
        <w:rPr>
          <w:rFonts w:ascii="Verdana" w:hAnsi="Verdana"/>
          <w:bCs/>
          <w:color w:val="000000"/>
        </w:rPr>
        <w:t xml:space="preserve"> Hardware capability must be verified </w:t>
      </w:r>
      <w:r w:rsidR="009D5128">
        <w:rPr>
          <w:rFonts w:ascii="Verdana" w:hAnsi="Verdana"/>
          <w:bCs/>
          <w:color w:val="000000"/>
        </w:rPr>
        <w:t xml:space="preserve">by Michelle Okal or Jill Holbrook </w:t>
      </w:r>
      <w:r w:rsidR="00E81D42">
        <w:rPr>
          <w:rFonts w:ascii="Verdana" w:hAnsi="Verdana"/>
          <w:bCs/>
          <w:color w:val="000000"/>
        </w:rPr>
        <w:t xml:space="preserve">prior to </w:t>
      </w:r>
      <w:r w:rsidR="00330E0C">
        <w:rPr>
          <w:rFonts w:ascii="Verdana" w:hAnsi="Verdana"/>
          <w:bCs/>
          <w:color w:val="000000"/>
        </w:rPr>
        <w:t>purchase</w:t>
      </w:r>
      <w:r w:rsidR="00594E0C">
        <w:rPr>
          <w:rFonts w:ascii="Verdana" w:hAnsi="Verdana"/>
          <w:bCs/>
          <w:color w:val="000000"/>
        </w:rPr>
        <w:t xml:space="preserve">; Mike Birmingham seconded the motion. The motion carried unanimously. </w:t>
      </w:r>
    </w:p>
    <w:p w:rsidR="00972459" w:rsidRDefault="00972459" w:rsidP="00B477A9">
      <w:pPr>
        <w:autoSpaceDE w:val="0"/>
        <w:autoSpaceDN w:val="0"/>
        <w:adjustRightInd w:val="0"/>
        <w:spacing w:line="240" w:lineRule="atLeast"/>
        <w:ind w:left="360"/>
        <w:rPr>
          <w:rFonts w:ascii="Verdana" w:hAnsi="Verdana"/>
          <w:bCs/>
          <w:color w:val="000000"/>
        </w:rPr>
      </w:pPr>
    </w:p>
    <w:p w:rsidR="004F30B2" w:rsidRPr="00B477A9" w:rsidRDefault="00972459" w:rsidP="00A82DB9">
      <w:pPr>
        <w:autoSpaceDE w:val="0"/>
        <w:autoSpaceDN w:val="0"/>
        <w:adjustRightInd w:val="0"/>
        <w:spacing w:line="240" w:lineRule="atLeast"/>
        <w:ind w:left="360"/>
        <w:rPr>
          <w:rFonts w:ascii="Verdana" w:hAnsi="Verdana"/>
          <w:bCs/>
          <w:color w:val="000000"/>
        </w:rPr>
      </w:pPr>
      <w:r>
        <w:rPr>
          <w:rFonts w:ascii="Verdana" w:hAnsi="Verdana"/>
          <w:bCs/>
          <w:color w:val="000000"/>
        </w:rPr>
        <w:t xml:space="preserve">6. </w:t>
      </w:r>
      <w:r w:rsidRPr="00972459">
        <w:rPr>
          <w:rFonts w:ascii="Verdana" w:hAnsi="Verdana"/>
          <w:bCs/>
          <w:color w:val="000000"/>
          <w:highlight w:val="yellow"/>
        </w:rPr>
        <w:t>Add/change form from Joanne Russo (Dunkirk CSD) to add Forefront</w:t>
      </w:r>
      <w:r>
        <w:rPr>
          <w:rFonts w:ascii="Verdana" w:hAnsi="Verdana"/>
          <w:bCs/>
          <w:color w:val="000000"/>
        </w:rPr>
        <w:t xml:space="preserve">-Mike Murphy (Forestville) made a motion to add Forefront </w:t>
      </w:r>
      <w:r w:rsidR="00A86519">
        <w:rPr>
          <w:rFonts w:ascii="Verdana" w:hAnsi="Verdana"/>
          <w:bCs/>
          <w:color w:val="000000"/>
        </w:rPr>
        <w:t xml:space="preserve">Endpoint Protection </w:t>
      </w:r>
      <w:r>
        <w:rPr>
          <w:rFonts w:ascii="Verdana" w:hAnsi="Verdana"/>
          <w:bCs/>
          <w:color w:val="000000"/>
        </w:rPr>
        <w:t xml:space="preserve">to category 11. Software under </w:t>
      </w:r>
      <w:r w:rsidR="00A86519">
        <w:rPr>
          <w:rFonts w:ascii="Verdana" w:hAnsi="Verdana"/>
          <w:bCs/>
          <w:color w:val="000000"/>
        </w:rPr>
        <w:t xml:space="preserve">the </w:t>
      </w:r>
      <w:r>
        <w:rPr>
          <w:rFonts w:ascii="Verdana" w:hAnsi="Verdana"/>
          <w:bCs/>
          <w:color w:val="000000"/>
        </w:rPr>
        <w:t>sub-category Malware Protection</w:t>
      </w:r>
      <w:r w:rsidR="00A86519">
        <w:rPr>
          <w:rFonts w:ascii="Verdana" w:hAnsi="Verdana"/>
          <w:bCs/>
          <w:color w:val="000000"/>
        </w:rPr>
        <w:t xml:space="preserve">; Bob Spino seconded the motion. The motion carried unanimously. </w:t>
      </w:r>
    </w:p>
    <w:p w:rsidR="001668EA" w:rsidRDefault="001668EA" w:rsidP="004F30B2">
      <w:pPr>
        <w:autoSpaceDE w:val="0"/>
        <w:autoSpaceDN w:val="0"/>
        <w:adjustRightInd w:val="0"/>
        <w:spacing w:line="240" w:lineRule="atLeast"/>
        <w:ind w:left="360"/>
        <w:rPr>
          <w:rFonts w:ascii="Verdana" w:hAnsi="Verdana"/>
          <w:bCs/>
          <w:color w:val="000000"/>
        </w:rPr>
      </w:pPr>
    </w:p>
    <w:p w:rsidR="001668EA" w:rsidRDefault="001668EA" w:rsidP="004F30B2">
      <w:pPr>
        <w:autoSpaceDE w:val="0"/>
        <w:autoSpaceDN w:val="0"/>
        <w:adjustRightInd w:val="0"/>
        <w:spacing w:line="240" w:lineRule="atLeast"/>
        <w:ind w:left="360"/>
        <w:rPr>
          <w:rFonts w:ascii="Verdana" w:hAnsi="Verdana"/>
          <w:bCs/>
          <w:color w:val="000000"/>
        </w:rPr>
      </w:pPr>
      <w:r>
        <w:rPr>
          <w:rFonts w:ascii="Verdana" w:hAnsi="Verdana"/>
          <w:bCs/>
          <w:color w:val="000000"/>
        </w:rPr>
        <w:t xml:space="preserve">7. </w:t>
      </w:r>
      <w:r w:rsidRPr="001668EA">
        <w:rPr>
          <w:rFonts w:ascii="Verdana" w:hAnsi="Verdana"/>
          <w:bCs/>
          <w:color w:val="000000"/>
          <w:highlight w:val="yellow"/>
        </w:rPr>
        <w:t>WNYRIC Standards Category review</w:t>
      </w:r>
      <w:r>
        <w:rPr>
          <w:rFonts w:ascii="Verdana" w:hAnsi="Verdana"/>
          <w:bCs/>
          <w:color w:val="000000"/>
        </w:rPr>
        <w:t>:</w:t>
      </w:r>
    </w:p>
    <w:p w:rsidR="001668EA" w:rsidRDefault="00A82DB9" w:rsidP="0061060C">
      <w:pPr>
        <w:numPr>
          <w:ilvl w:val="0"/>
          <w:numId w:val="7"/>
        </w:numPr>
        <w:autoSpaceDE w:val="0"/>
        <w:autoSpaceDN w:val="0"/>
        <w:adjustRightInd w:val="0"/>
        <w:spacing w:line="240" w:lineRule="atLeast"/>
        <w:rPr>
          <w:rFonts w:ascii="Verdana" w:hAnsi="Verdana"/>
          <w:bCs/>
          <w:color w:val="000000"/>
        </w:rPr>
      </w:pPr>
      <w:r>
        <w:rPr>
          <w:rFonts w:ascii="Verdana" w:hAnsi="Verdana"/>
          <w:bCs/>
          <w:color w:val="000000"/>
        </w:rPr>
        <w:t>2</w:t>
      </w:r>
      <w:r w:rsidR="001668EA">
        <w:rPr>
          <w:rFonts w:ascii="Verdana" w:hAnsi="Verdana"/>
          <w:bCs/>
          <w:color w:val="000000"/>
        </w:rPr>
        <w:t xml:space="preserve">. </w:t>
      </w:r>
      <w:r>
        <w:rPr>
          <w:rFonts w:ascii="Verdana" w:hAnsi="Verdana"/>
          <w:bCs/>
          <w:color w:val="000000"/>
        </w:rPr>
        <w:t>Communications Equipment</w:t>
      </w:r>
      <w:r w:rsidR="001668EA">
        <w:rPr>
          <w:rFonts w:ascii="Verdana" w:hAnsi="Verdana"/>
          <w:bCs/>
          <w:color w:val="000000"/>
        </w:rPr>
        <w:t>-</w:t>
      </w:r>
      <w:r>
        <w:rPr>
          <w:rFonts w:ascii="Verdana" w:hAnsi="Verdana"/>
          <w:bCs/>
          <w:color w:val="000000"/>
        </w:rPr>
        <w:t>no changes</w:t>
      </w:r>
    </w:p>
    <w:p w:rsidR="0061060C" w:rsidRDefault="00A82DB9" w:rsidP="0061060C">
      <w:pPr>
        <w:numPr>
          <w:ilvl w:val="0"/>
          <w:numId w:val="7"/>
        </w:numPr>
        <w:autoSpaceDE w:val="0"/>
        <w:autoSpaceDN w:val="0"/>
        <w:adjustRightInd w:val="0"/>
        <w:spacing w:line="240" w:lineRule="atLeast"/>
        <w:rPr>
          <w:rFonts w:ascii="Verdana" w:hAnsi="Verdana"/>
          <w:bCs/>
          <w:color w:val="000000"/>
        </w:rPr>
      </w:pPr>
      <w:r>
        <w:rPr>
          <w:rFonts w:ascii="Verdana" w:hAnsi="Verdana"/>
          <w:bCs/>
          <w:color w:val="000000"/>
        </w:rPr>
        <w:t>7</w:t>
      </w:r>
      <w:r w:rsidR="0061060C">
        <w:rPr>
          <w:rFonts w:ascii="Verdana" w:hAnsi="Verdana"/>
          <w:bCs/>
          <w:color w:val="000000"/>
        </w:rPr>
        <w:t xml:space="preserve">. </w:t>
      </w:r>
      <w:r>
        <w:rPr>
          <w:rFonts w:ascii="Verdana" w:hAnsi="Verdana"/>
          <w:bCs/>
          <w:color w:val="000000"/>
        </w:rPr>
        <w:t>Printers</w:t>
      </w:r>
      <w:r w:rsidR="00E35110">
        <w:rPr>
          <w:rFonts w:ascii="Verdana" w:hAnsi="Verdana"/>
          <w:bCs/>
          <w:color w:val="000000"/>
        </w:rPr>
        <w:t>-</w:t>
      </w:r>
      <w:r w:rsidR="00721FE9">
        <w:rPr>
          <w:rFonts w:ascii="Verdana" w:hAnsi="Verdana"/>
          <w:bCs/>
          <w:color w:val="000000"/>
        </w:rPr>
        <w:t xml:space="preserve">Under sub-category Standard, remove comments listed for Dell, Epson, HP, Lexmark, Okidata, Ricoh, and Xerox. Also Dell only </w:t>
      </w:r>
      <w:r w:rsidR="00721FE9">
        <w:rPr>
          <w:rFonts w:ascii="Verdana" w:hAnsi="Verdana"/>
          <w:bCs/>
          <w:color w:val="000000"/>
        </w:rPr>
        <w:lastRenderedPageBreak/>
        <w:t>needs to be listed once under Standard sub-category</w:t>
      </w:r>
      <w:r w:rsidR="00F5138D">
        <w:rPr>
          <w:rFonts w:ascii="Verdana" w:hAnsi="Verdana"/>
          <w:bCs/>
          <w:color w:val="000000"/>
        </w:rPr>
        <w:t xml:space="preserve"> of the printer category</w:t>
      </w:r>
      <w:r w:rsidR="00721FE9">
        <w:rPr>
          <w:rFonts w:ascii="Verdana" w:hAnsi="Verdana"/>
          <w:bCs/>
          <w:color w:val="000000"/>
        </w:rPr>
        <w:t xml:space="preserve">. </w:t>
      </w:r>
    </w:p>
    <w:p w:rsidR="00BA6158" w:rsidRDefault="00BA6158" w:rsidP="0061060C">
      <w:pPr>
        <w:numPr>
          <w:ilvl w:val="0"/>
          <w:numId w:val="7"/>
        </w:numPr>
        <w:autoSpaceDE w:val="0"/>
        <w:autoSpaceDN w:val="0"/>
        <w:adjustRightInd w:val="0"/>
        <w:spacing w:line="240" w:lineRule="atLeast"/>
        <w:rPr>
          <w:rFonts w:ascii="Verdana" w:hAnsi="Verdana"/>
          <w:bCs/>
          <w:color w:val="000000"/>
        </w:rPr>
      </w:pPr>
      <w:r>
        <w:rPr>
          <w:rFonts w:ascii="Verdana" w:hAnsi="Verdana"/>
          <w:bCs/>
          <w:color w:val="000000"/>
        </w:rPr>
        <w:t xml:space="preserve">7. Plotters-no changes </w:t>
      </w:r>
    </w:p>
    <w:p w:rsidR="00BA6158" w:rsidRDefault="00721FE9" w:rsidP="0061060C">
      <w:pPr>
        <w:numPr>
          <w:ilvl w:val="0"/>
          <w:numId w:val="7"/>
        </w:numPr>
        <w:autoSpaceDE w:val="0"/>
        <w:autoSpaceDN w:val="0"/>
        <w:adjustRightInd w:val="0"/>
        <w:spacing w:line="240" w:lineRule="atLeast"/>
        <w:rPr>
          <w:rFonts w:ascii="Verdana" w:hAnsi="Verdana"/>
          <w:bCs/>
          <w:color w:val="000000"/>
        </w:rPr>
      </w:pPr>
      <w:r>
        <w:rPr>
          <w:rFonts w:ascii="Verdana" w:hAnsi="Verdana"/>
          <w:bCs/>
          <w:color w:val="000000"/>
        </w:rPr>
        <w:t>9</w:t>
      </w:r>
      <w:r w:rsidR="00BA6158">
        <w:rPr>
          <w:rFonts w:ascii="Verdana" w:hAnsi="Verdana"/>
          <w:bCs/>
          <w:color w:val="000000"/>
        </w:rPr>
        <w:t>. Servers (Standard)-no changes</w:t>
      </w:r>
    </w:p>
    <w:p w:rsidR="003C7F47" w:rsidRPr="00095ED9" w:rsidRDefault="00721FE9" w:rsidP="00095ED9">
      <w:pPr>
        <w:numPr>
          <w:ilvl w:val="0"/>
          <w:numId w:val="7"/>
        </w:numPr>
        <w:autoSpaceDE w:val="0"/>
        <w:autoSpaceDN w:val="0"/>
        <w:adjustRightInd w:val="0"/>
        <w:spacing w:line="240" w:lineRule="atLeast"/>
        <w:rPr>
          <w:rFonts w:ascii="Verdana" w:hAnsi="Verdana"/>
          <w:bCs/>
          <w:color w:val="000000"/>
        </w:rPr>
      </w:pPr>
      <w:r w:rsidRPr="00095ED9">
        <w:rPr>
          <w:rFonts w:ascii="Verdana" w:hAnsi="Verdana"/>
          <w:bCs/>
          <w:color w:val="000000"/>
        </w:rPr>
        <w:t xml:space="preserve">10. Servers (SAN)-no changes </w:t>
      </w:r>
    </w:p>
    <w:p w:rsidR="001472C7" w:rsidRDefault="00721FE9" w:rsidP="0029179C">
      <w:pPr>
        <w:numPr>
          <w:ilvl w:val="0"/>
          <w:numId w:val="7"/>
        </w:numPr>
        <w:autoSpaceDE w:val="0"/>
        <w:autoSpaceDN w:val="0"/>
        <w:adjustRightInd w:val="0"/>
        <w:spacing w:line="240" w:lineRule="atLeast"/>
        <w:rPr>
          <w:rFonts w:ascii="Verdana" w:hAnsi="Verdana"/>
          <w:bCs/>
          <w:color w:val="000000"/>
        </w:rPr>
      </w:pPr>
      <w:r w:rsidRPr="00721FE9">
        <w:rPr>
          <w:rFonts w:ascii="Verdana" w:hAnsi="Verdana"/>
          <w:bCs/>
          <w:color w:val="000000"/>
        </w:rPr>
        <w:t>11</w:t>
      </w:r>
      <w:r w:rsidR="00BA6158" w:rsidRPr="00721FE9">
        <w:rPr>
          <w:rFonts w:ascii="Verdana" w:hAnsi="Verdana"/>
          <w:bCs/>
          <w:color w:val="000000"/>
        </w:rPr>
        <w:t>. Software-</w:t>
      </w:r>
      <w:r>
        <w:rPr>
          <w:rFonts w:ascii="Verdana" w:hAnsi="Verdana"/>
          <w:bCs/>
          <w:color w:val="000000"/>
        </w:rPr>
        <w:t xml:space="preserve">Add NNI under comments section for items On Guard, FrontPage, Lotus 123, Lotus Approach, Lotus Smart Suite, Lotus Word Pro and PageMaker. </w:t>
      </w:r>
    </w:p>
    <w:p w:rsidR="00BA6158" w:rsidRDefault="001472C7" w:rsidP="001472C7">
      <w:pPr>
        <w:autoSpaceDE w:val="0"/>
        <w:autoSpaceDN w:val="0"/>
        <w:adjustRightInd w:val="0"/>
        <w:spacing w:line="240" w:lineRule="atLeast"/>
        <w:ind w:left="1080"/>
        <w:rPr>
          <w:rFonts w:ascii="Verdana" w:hAnsi="Verdana"/>
          <w:bCs/>
          <w:color w:val="000000"/>
        </w:rPr>
      </w:pPr>
      <w:r>
        <w:rPr>
          <w:rFonts w:ascii="Verdana" w:hAnsi="Verdana"/>
          <w:bCs/>
          <w:color w:val="000000"/>
        </w:rPr>
        <w:t>Note*</w:t>
      </w:r>
      <w:r w:rsidR="005A78F0">
        <w:rPr>
          <w:rFonts w:ascii="Verdana" w:hAnsi="Verdana"/>
          <w:bCs/>
          <w:color w:val="000000"/>
        </w:rPr>
        <w:t xml:space="preserve">It was tabled </w:t>
      </w:r>
      <w:r w:rsidR="00721FE9">
        <w:rPr>
          <w:rFonts w:ascii="Verdana" w:hAnsi="Verdana"/>
          <w:bCs/>
          <w:color w:val="000000"/>
        </w:rPr>
        <w:t xml:space="preserve">to finish reviewing Category 11. Software sub-categories Server Backup, Terminal Servers and Voice Recognition </w:t>
      </w:r>
      <w:r w:rsidR="00221781">
        <w:rPr>
          <w:rFonts w:ascii="Verdana" w:hAnsi="Verdana"/>
          <w:bCs/>
          <w:color w:val="000000"/>
        </w:rPr>
        <w:t xml:space="preserve">and category 12. Server Back Up </w:t>
      </w:r>
      <w:r w:rsidR="00721FE9">
        <w:rPr>
          <w:rFonts w:ascii="Verdana" w:hAnsi="Verdana"/>
          <w:bCs/>
          <w:color w:val="000000"/>
        </w:rPr>
        <w:t xml:space="preserve">at November’s meeting. </w:t>
      </w:r>
    </w:p>
    <w:p w:rsidR="0006708A" w:rsidRPr="00F54E22" w:rsidRDefault="00BA6158" w:rsidP="00F54E22">
      <w:pPr>
        <w:numPr>
          <w:ilvl w:val="0"/>
          <w:numId w:val="7"/>
        </w:numPr>
        <w:autoSpaceDE w:val="0"/>
        <w:autoSpaceDN w:val="0"/>
        <w:adjustRightInd w:val="0"/>
        <w:spacing w:line="240" w:lineRule="atLeast"/>
        <w:rPr>
          <w:rFonts w:ascii="Verdana" w:hAnsi="Verdana" w:cs="Microsoft Sans Serif"/>
        </w:rPr>
      </w:pPr>
      <w:r w:rsidRPr="00F54E22">
        <w:rPr>
          <w:rFonts w:ascii="Verdana" w:hAnsi="Verdana"/>
          <w:bCs/>
          <w:color w:val="000000"/>
        </w:rPr>
        <w:t>1</w:t>
      </w:r>
      <w:r w:rsidR="00F54E22" w:rsidRPr="00F54E22">
        <w:rPr>
          <w:rFonts w:ascii="Verdana" w:hAnsi="Verdana"/>
          <w:bCs/>
          <w:color w:val="000000"/>
        </w:rPr>
        <w:t>2</w:t>
      </w:r>
      <w:r w:rsidRPr="00F54E22">
        <w:rPr>
          <w:rFonts w:ascii="Verdana" w:hAnsi="Verdana"/>
          <w:bCs/>
          <w:color w:val="000000"/>
        </w:rPr>
        <w:t xml:space="preserve">. </w:t>
      </w:r>
      <w:r w:rsidR="00F54E22">
        <w:rPr>
          <w:rFonts w:ascii="Verdana" w:hAnsi="Verdana"/>
          <w:bCs/>
          <w:color w:val="000000"/>
        </w:rPr>
        <w:t>Server Back Up-on hold until November meeting.</w:t>
      </w:r>
    </w:p>
    <w:p w:rsidR="00F54E22" w:rsidRPr="00095ED9" w:rsidRDefault="00F54E22" w:rsidP="00F54E22">
      <w:pPr>
        <w:numPr>
          <w:ilvl w:val="0"/>
          <w:numId w:val="7"/>
        </w:numPr>
        <w:autoSpaceDE w:val="0"/>
        <w:autoSpaceDN w:val="0"/>
        <w:adjustRightInd w:val="0"/>
        <w:spacing w:line="240" w:lineRule="atLeast"/>
        <w:rPr>
          <w:rFonts w:ascii="Verdana" w:hAnsi="Verdana" w:cs="Microsoft Sans Serif"/>
        </w:rPr>
      </w:pPr>
      <w:r>
        <w:rPr>
          <w:rFonts w:ascii="Verdana" w:hAnsi="Verdana"/>
          <w:bCs/>
          <w:color w:val="000000"/>
        </w:rPr>
        <w:t>14. VoIP-no changes</w:t>
      </w:r>
    </w:p>
    <w:p w:rsidR="00095ED9" w:rsidRPr="00F54E22" w:rsidRDefault="00095ED9" w:rsidP="00095ED9">
      <w:pPr>
        <w:autoSpaceDE w:val="0"/>
        <w:autoSpaceDN w:val="0"/>
        <w:adjustRightInd w:val="0"/>
        <w:spacing w:line="240" w:lineRule="atLeast"/>
        <w:ind w:left="0"/>
        <w:rPr>
          <w:rFonts w:ascii="Verdana" w:hAnsi="Verdana" w:cs="Microsoft Sans Serif"/>
        </w:rPr>
      </w:pPr>
      <w:r>
        <w:rPr>
          <w:rFonts w:ascii="Verdana" w:hAnsi="Verdana"/>
          <w:bCs/>
          <w:color w:val="000000"/>
        </w:rPr>
        <w:t xml:space="preserve">Darlene Sprague made a motion to make the above referenced changes to the Standards list; motion was seconded by Ken Samland. The motion carried unanimously. </w:t>
      </w:r>
    </w:p>
    <w:p w:rsidR="00F54E22" w:rsidRPr="00F54E22" w:rsidRDefault="00F54E22" w:rsidP="00F54E22">
      <w:pPr>
        <w:autoSpaceDE w:val="0"/>
        <w:autoSpaceDN w:val="0"/>
        <w:adjustRightInd w:val="0"/>
        <w:spacing w:line="240" w:lineRule="atLeast"/>
        <w:ind w:left="1080"/>
        <w:rPr>
          <w:rFonts w:ascii="Verdana" w:hAnsi="Verdana" w:cs="Microsoft Sans Serif"/>
        </w:rPr>
      </w:pPr>
    </w:p>
    <w:p w:rsidR="0006708A" w:rsidRDefault="00F54E22" w:rsidP="0006708A">
      <w:pPr>
        <w:pStyle w:val="BodyText"/>
        <w:spacing w:after="0"/>
        <w:ind w:left="0"/>
        <w:rPr>
          <w:rFonts w:ascii="Verdana" w:hAnsi="Verdana" w:cs="Microsoft Sans Serif"/>
        </w:rPr>
      </w:pPr>
      <w:r>
        <w:rPr>
          <w:rFonts w:ascii="Verdana" w:hAnsi="Verdana" w:cs="Microsoft Sans Serif"/>
        </w:rPr>
        <w:t>R</w:t>
      </w:r>
      <w:r w:rsidR="00095ED9">
        <w:rPr>
          <w:rFonts w:ascii="Verdana" w:hAnsi="Verdana" w:cs="Microsoft Sans Serif"/>
        </w:rPr>
        <w:t>i</w:t>
      </w:r>
      <w:r>
        <w:rPr>
          <w:rFonts w:ascii="Verdana" w:hAnsi="Verdana" w:cs="Microsoft Sans Serif"/>
        </w:rPr>
        <w:t>ck Mardino made the motion to adjourn</w:t>
      </w:r>
      <w:r w:rsidR="003D30F3" w:rsidRPr="00736F6A">
        <w:rPr>
          <w:rFonts w:ascii="Verdana" w:hAnsi="Verdana" w:cs="Microsoft Sans Serif"/>
        </w:rPr>
        <w:t xml:space="preserve"> at </w:t>
      </w:r>
      <w:r>
        <w:rPr>
          <w:rFonts w:ascii="Verdana" w:hAnsi="Verdana" w:cs="Microsoft Sans Serif"/>
        </w:rPr>
        <w:t>2</w:t>
      </w:r>
      <w:r w:rsidR="00D32397">
        <w:rPr>
          <w:rFonts w:ascii="Verdana" w:hAnsi="Verdana" w:cs="Microsoft Sans Serif"/>
        </w:rPr>
        <w:t>:</w:t>
      </w:r>
      <w:r>
        <w:rPr>
          <w:rFonts w:ascii="Verdana" w:hAnsi="Verdana" w:cs="Microsoft Sans Serif"/>
        </w:rPr>
        <w:t>52</w:t>
      </w:r>
      <w:r w:rsidR="003D30F3" w:rsidRPr="00736F6A">
        <w:rPr>
          <w:rFonts w:ascii="Verdana" w:hAnsi="Verdana" w:cs="Microsoft Sans Serif"/>
        </w:rPr>
        <w:t xml:space="preserve"> p</w:t>
      </w:r>
      <w:r w:rsidR="0091201C" w:rsidRPr="00736F6A">
        <w:rPr>
          <w:rFonts w:ascii="Verdana" w:hAnsi="Verdana" w:cs="Microsoft Sans Serif"/>
        </w:rPr>
        <w:t>.</w:t>
      </w:r>
      <w:r w:rsidR="003D30F3" w:rsidRPr="00736F6A">
        <w:rPr>
          <w:rFonts w:ascii="Verdana" w:hAnsi="Verdana" w:cs="Microsoft Sans Serif"/>
        </w:rPr>
        <w:t>m.</w:t>
      </w:r>
      <w:r>
        <w:rPr>
          <w:rFonts w:ascii="Verdana" w:hAnsi="Verdana" w:cs="Microsoft Sans Serif"/>
        </w:rPr>
        <w:t>; Dave Stevens seconded the motion.</w:t>
      </w:r>
    </w:p>
    <w:p w:rsidR="00F54E22" w:rsidRDefault="00F54E22" w:rsidP="0006708A">
      <w:pPr>
        <w:pStyle w:val="BodyText"/>
        <w:spacing w:after="0"/>
        <w:ind w:left="0"/>
        <w:rPr>
          <w:rFonts w:ascii="Verdana" w:hAnsi="Verdana" w:cs="Microsoft Sans Serif"/>
        </w:rPr>
      </w:pPr>
    </w:p>
    <w:p w:rsidR="00107611" w:rsidRPr="00736F6A" w:rsidRDefault="003D30F3" w:rsidP="0006708A">
      <w:pPr>
        <w:pStyle w:val="BodyText"/>
        <w:spacing w:after="0"/>
        <w:ind w:left="0"/>
        <w:rPr>
          <w:rFonts w:ascii="Verdana" w:hAnsi="Verdana" w:cs="Microsoft Sans Serif"/>
        </w:rPr>
      </w:pPr>
      <w:r w:rsidRPr="00736F6A">
        <w:rPr>
          <w:rFonts w:ascii="Verdana" w:hAnsi="Verdana" w:cs="Microsoft Sans Serif"/>
        </w:rPr>
        <w:t xml:space="preserve">Respectfully </w:t>
      </w:r>
      <w:r w:rsidR="0084572D" w:rsidRPr="00736F6A">
        <w:rPr>
          <w:rFonts w:ascii="Verdana" w:hAnsi="Verdana" w:cs="Microsoft Sans Serif"/>
        </w:rPr>
        <w:t>s</w:t>
      </w:r>
      <w:r w:rsidRPr="00736F6A">
        <w:rPr>
          <w:rFonts w:ascii="Verdana" w:hAnsi="Verdana" w:cs="Microsoft Sans Serif"/>
        </w:rPr>
        <w:t>ubmitted</w:t>
      </w:r>
      <w:r w:rsidR="0006708A">
        <w:rPr>
          <w:rFonts w:ascii="Verdana" w:hAnsi="Verdana" w:cs="Microsoft Sans Serif"/>
        </w:rPr>
        <w:t xml:space="preserve">: </w:t>
      </w:r>
      <w:r w:rsidR="00F54E22">
        <w:rPr>
          <w:rFonts w:ascii="Verdana" w:hAnsi="Verdana" w:cs="Microsoft Sans Serif"/>
        </w:rPr>
        <w:t>Karen Ward/</w:t>
      </w:r>
      <w:r w:rsidR="0006708A">
        <w:rPr>
          <w:rFonts w:ascii="Verdana" w:hAnsi="Verdana" w:cs="Microsoft Sans Serif"/>
        </w:rPr>
        <w:t>Valerie Winegarden</w:t>
      </w:r>
      <w:r w:rsidR="00107611">
        <w:rPr>
          <w:rFonts w:ascii="Verdana" w:hAnsi="Verdana" w:cs="Microsoft Sans Serif"/>
        </w:rPr>
        <w:tab/>
      </w:r>
      <w:r w:rsidR="00107611">
        <w:rPr>
          <w:rFonts w:ascii="Verdana" w:hAnsi="Verdana" w:cs="Microsoft Sans Serif"/>
        </w:rPr>
        <w:tab/>
      </w:r>
    </w:p>
    <w:sectPr w:rsidR="00107611" w:rsidRPr="00736F6A" w:rsidSect="005C6B3F">
      <w:footerReference w:type="even" r:id="rId9"/>
      <w:footerReference w:type="default" r:id="rId10"/>
      <w:pgSz w:w="12240" w:h="15840" w:code="1"/>
      <w:pgMar w:top="1440" w:right="1080" w:bottom="1440" w:left="1080" w:header="720" w:footer="720" w:gutter="144"/>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62C" w:rsidRDefault="0073362C">
      <w:r>
        <w:separator/>
      </w:r>
    </w:p>
  </w:endnote>
  <w:endnote w:type="continuationSeparator" w:id="0">
    <w:p w:rsidR="0073362C" w:rsidRDefault="00733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crosoft Sans Serif">
    <w:panose1 w:val="020B0604020202020204"/>
    <w:charset w:val="00"/>
    <w:family w:val="swiss"/>
    <w:pitch w:val="variable"/>
    <w:sig w:usb0="61002BDF"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0C" w:rsidRDefault="00F508BF" w:rsidP="00FF5734">
    <w:pPr>
      <w:pStyle w:val="Footer"/>
      <w:framePr w:wrap="around" w:vAnchor="text" w:hAnchor="margin" w:xAlign="right" w:y="1"/>
      <w:rPr>
        <w:rStyle w:val="PageNumber"/>
      </w:rPr>
    </w:pPr>
    <w:r>
      <w:rPr>
        <w:rStyle w:val="PageNumber"/>
      </w:rPr>
      <w:fldChar w:fldCharType="begin"/>
    </w:r>
    <w:r w:rsidR="00330E0C">
      <w:rPr>
        <w:rStyle w:val="PageNumber"/>
      </w:rPr>
      <w:instrText xml:space="preserve">PAGE  </w:instrText>
    </w:r>
    <w:r>
      <w:rPr>
        <w:rStyle w:val="PageNumber"/>
      </w:rPr>
      <w:fldChar w:fldCharType="end"/>
    </w:r>
  </w:p>
  <w:p w:rsidR="00330E0C" w:rsidRDefault="00330E0C" w:rsidP="00FF573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0C" w:rsidRDefault="00F508BF">
    <w:pPr>
      <w:pStyle w:val="Footer"/>
      <w:jc w:val="center"/>
    </w:pPr>
    <w:fldSimple w:instr=" PAGE   \* MERGEFORMAT ">
      <w:r w:rsidR="006A397A">
        <w:rPr>
          <w:noProof/>
        </w:rPr>
        <w:t>1</w:t>
      </w:r>
    </w:fldSimple>
  </w:p>
  <w:p w:rsidR="00330E0C" w:rsidRDefault="00330E0C" w:rsidP="00A4401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62C" w:rsidRDefault="0073362C">
      <w:r>
        <w:separator/>
      </w:r>
    </w:p>
  </w:footnote>
  <w:footnote w:type="continuationSeparator" w:id="0">
    <w:p w:rsidR="0073362C" w:rsidRDefault="007336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F18B0"/>
    <w:multiLevelType w:val="hybridMultilevel"/>
    <w:tmpl w:val="A87E6C7E"/>
    <w:lvl w:ilvl="0" w:tplc="A1048ABC">
      <w:start w:val="1"/>
      <w:numFmt w:val="decimal"/>
      <w:suff w:val="space"/>
      <w:lvlText w:val="%1."/>
      <w:lvlJc w:val="left"/>
      <w:pPr>
        <w:ind w:left="720" w:hanging="360"/>
      </w:pPr>
      <w:rPr>
        <w:rFonts w:hint="default"/>
        <w:b w:val="0"/>
        <w:i w:val="0"/>
      </w:rPr>
    </w:lvl>
    <w:lvl w:ilvl="1" w:tplc="04090001">
      <w:start w:val="1"/>
      <w:numFmt w:val="bullet"/>
      <w:lvlText w:val=""/>
      <w:lvlJc w:val="left"/>
      <w:pPr>
        <w:tabs>
          <w:tab w:val="num" w:pos="900"/>
        </w:tabs>
        <w:ind w:left="900" w:hanging="36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A9488D"/>
    <w:multiLevelType w:val="hybridMultilevel"/>
    <w:tmpl w:val="28D26868"/>
    <w:lvl w:ilvl="0" w:tplc="C55AC368">
      <w:start w:val="1"/>
      <w:numFmt w:val="bullet"/>
      <w:lvlText w:val=""/>
      <w:lvlJc w:val="left"/>
      <w:pPr>
        <w:ind w:left="768" w:hanging="360"/>
      </w:pPr>
      <w:rPr>
        <w:rFonts w:ascii="Symbol" w:hAnsi="Symbol" w:hint="default"/>
        <w:sz w:val="24"/>
        <w:szCs w:val="24"/>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nsid w:val="12C67A19"/>
    <w:multiLevelType w:val="hybridMultilevel"/>
    <w:tmpl w:val="AA981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3703EF"/>
    <w:multiLevelType w:val="hybridMultilevel"/>
    <w:tmpl w:val="37F8A538"/>
    <w:lvl w:ilvl="0" w:tplc="04090001">
      <w:start w:val="1"/>
      <w:numFmt w:val="bullet"/>
      <w:lvlText w:val=""/>
      <w:lvlJc w:val="left"/>
      <w:pPr>
        <w:ind w:left="1572" w:hanging="360"/>
      </w:pPr>
      <w:rPr>
        <w:rFonts w:ascii="Symbol" w:hAnsi="Symbol"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4">
    <w:nsid w:val="2D944F93"/>
    <w:multiLevelType w:val="hybridMultilevel"/>
    <w:tmpl w:val="08F26F56"/>
    <w:lvl w:ilvl="0" w:tplc="C55AC3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6A39D1"/>
    <w:multiLevelType w:val="hybridMultilevel"/>
    <w:tmpl w:val="856623A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D2E6D"/>
    <w:multiLevelType w:val="hybridMultilevel"/>
    <w:tmpl w:val="32569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1003F4"/>
    <w:multiLevelType w:val="hybridMultilevel"/>
    <w:tmpl w:val="88B62F4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nsid w:val="43973898"/>
    <w:multiLevelType w:val="hybridMultilevel"/>
    <w:tmpl w:val="AC7237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5482A04"/>
    <w:multiLevelType w:val="hybridMultilevel"/>
    <w:tmpl w:val="0388F2C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7FA73E6"/>
    <w:multiLevelType w:val="hybridMultilevel"/>
    <w:tmpl w:val="2FC4E0F0"/>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1">
    <w:nsid w:val="59E7425C"/>
    <w:multiLevelType w:val="hybridMultilevel"/>
    <w:tmpl w:val="F28433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0781D54"/>
    <w:multiLevelType w:val="hybridMultilevel"/>
    <w:tmpl w:val="8F52B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5B324D9"/>
    <w:multiLevelType w:val="hybridMultilevel"/>
    <w:tmpl w:val="D1AA22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6F1886"/>
    <w:multiLevelType w:val="hybridMultilevel"/>
    <w:tmpl w:val="1778BD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3"/>
  </w:num>
  <w:num w:numId="4">
    <w:abstractNumId w:val="10"/>
  </w:num>
  <w:num w:numId="5">
    <w:abstractNumId w:val="12"/>
  </w:num>
  <w:num w:numId="6">
    <w:abstractNumId w:val="8"/>
  </w:num>
  <w:num w:numId="7">
    <w:abstractNumId w:val="5"/>
  </w:num>
  <w:num w:numId="8">
    <w:abstractNumId w:val="11"/>
  </w:num>
  <w:num w:numId="9">
    <w:abstractNumId w:val="4"/>
  </w:num>
  <w:num w:numId="10">
    <w:abstractNumId w:val="7"/>
  </w:num>
  <w:num w:numId="11">
    <w:abstractNumId w:val="2"/>
  </w:num>
  <w:num w:numId="12">
    <w:abstractNumId w:val="14"/>
  </w:num>
  <w:num w:numId="13">
    <w:abstractNumId w:val="13"/>
  </w:num>
  <w:num w:numId="14">
    <w:abstractNumId w:val="1"/>
  </w:num>
  <w:num w:numId="15">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revisionView w:markup="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6779A"/>
    <w:rsid w:val="0000329B"/>
    <w:rsid w:val="000119B2"/>
    <w:rsid w:val="000144AE"/>
    <w:rsid w:val="000165B7"/>
    <w:rsid w:val="000255D7"/>
    <w:rsid w:val="00026FE2"/>
    <w:rsid w:val="00031673"/>
    <w:rsid w:val="0003252D"/>
    <w:rsid w:val="00034A49"/>
    <w:rsid w:val="00035849"/>
    <w:rsid w:val="000422CA"/>
    <w:rsid w:val="000453DB"/>
    <w:rsid w:val="000459B9"/>
    <w:rsid w:val="00047D3D"/>
    <w:rsid w:val="00050311"/>
    <w:rsid w:val="00051869"/>
    <w:rsid w:val="000563E7"/>
    <w:rsid w:val="0006708A"/>
    <w:rsid w:val="00070DFC"/>
    <w:rsid w:val="0007170B"/>
    <w:rsid w:val="000752DC"/>
    <w:rsid w:val="00082440"/>
    <w:rsid w:val="000838C6"/>
    <w:rsid w:val="00085695"/>
    <w:rsid w:val="000872F3"/>
    <w:rsid w:val="00090480"/>
    <w:rsid w:val="00093828"/>
    <w:rsid w:val="00094AED"/>
    <w:rsid w:val="00095ED9"/>
    <w:rsid w:val="00095F64"/>
    <w:rsid w:val="000A0714"/>
    <w:rsid w:val="000A41BC"/>
    <w:rsid w:val="000B1DBF"/>
    <w:rsid w:val="000B6625"/>
    <w:rsid w:val="000B6AB2"/>
    <w:rsid w:val="000B6C29"/>
    <w:rsid w:val="000C2D6F"/>
    <w:rsid w:val="000C3CAE"/>
    <w:rsid w:val="000C477D"/>
    <w:rsid w:val="000C6091"/>
    <w:rsid w:val="000C6D8F"/>
    <w:rsid w:val="000D178F"/>
    <w:rsid w:val="000D26FF"/>
    <w:rsid w:val="000D6C5E"/>
    <w:rsid w:val="000E47F8"/>
    <w:rsid w:val="000E6435"/>
    <w:rsid w:val="000F0A4E"/>
    <w:rsid w:val="000F0FA4"/>
    <w:rsid w:val="000F2EE6"/>
    <w:rsid w:val="000F3280"/>
    <w:rsid w:val="000F4213"/>
    <w:rsid w:val="00100B39"/>
    <w:rsid w:val="00102634"/>
    <w:rsid w:val="001034C8"/>
    <w:rsid w:val="001038E2"/>
    <w:rsid w:val="00105051"/>
    <w:rsid w:val="0010514E"/>
    <w:rsid w:val="00107611"/>
    <w:rsid w:val="00115830"/>
    <w:rsid w:val="00115BA0"/>
    <w:rsid w:val="00115E67"/>
    <w:rsid w:val="001160E7"/>
    <w:rsid w:val="0011708D"/>
    <w:rsid w:val="00123B57"/>
    <w:rsid w:val="00127C3A"/>
    <w:rsid w:val="00130CA1"/>
    <w:rsid w:val="00132908"/>
    <w:rsid w:val="00133E2D"/>
    <w:rsid w:val="00135BE7"/>
    <w:rsid w:val="00136CA4"/>
    <w:rsid w:val="0014005B"/>
    <w:rsid w:val="00141700"/>
    <w:rsid w:val="001432B5"/>
    <w:rsid w:val="00143BE7"/>
    <w:rsid w:val="00144C0E"/>
    <w:rsid w:val="001462ED"/>
    <w:rsid w:val="0014630A"/>
    <w:rsid w:val="001472C7"/>
    <w:rsid w:val="00150332"/>
    <w:rsid w:val="001511BB"/>
    <w:rsid w:val="00155A09"/>
    <w:rsid w:val="001572F9"/>
    <w:rsid w:val="00157D3E"/>
    <w:rsid w:val="0016235F"/>
    <w:rsid w:val="001668EA"/>
    <w:rsid w:val="00174FEC"/>
    <w:rsid w:val="00175067"/>
    <w:rsid w:val="0017634E"/>
    <w:rsid w:val="00177283"/>
    <w:rsid w:val="00177587"/>
    <w:rsid w:val="00180A69"/>
    <w:rsid w:val="00180AEE"/>
    <w:rsid w:val="00183441"/>
    <w:rsid w:val="0018440E"/>
    <w:rsid w:val="001858BF"/>
    <w:rsid w:val="00185CB9"/>
    <w:rsid w:val="0018749E"/>
    <w:rsid w:val="00190E18"/>
    <w:rsid w:val="00192479"/>
    <w:rsid w:val="001943C8"/>
    <w:rsid w:val="001A2533"/>
    <w:rsid w:val="001A3E8D"/>
    <w:rsid w:val="001A5DE1"/>
    <w:rsid w:val="001A67AE"/>
    <w:rsid w:val="001A7F23"/>
    <w:rsid w:val="001B23D7"/>
    <w:rsid w:val="001B443C"/>
    <w:rsid w:val="001B6EC8"/>
    <w:rsid w:val="001B7431"/>
    <w:rsid w:val="001C2D87"/>
    <w:rsid w:val="001C4B37"/>
    <w:rsid w:val="001C706F"/>
    <w:rsid w:val="001D0D75"/>
    <w:rsid w:val="001D0E0A"/>
    <w:rsid w:val="001D1B9D"/>
    <w:rsid w:val="001D49B2"/>
    <w:rsid w:val="001D78FC"/>
    <w:rsid w:val="001D7EDB"/>
    <w:rsid w:val="001E298B"/>
    <w:rsid w:val="001E2EB2"/>
    <w:rsid w:val="001E3584"/>
    <w:rsid w:val="001E4481"/>
    <w:rsid w:val="001E5161"/>
    <w:rsid w:val="001E5755"/>
    <w:rsid w:val="001E63BD"/>
    <w:rsid w:val="001F6636"/>
    <w:rsid w:val="00203819"/>
    <w:rsid w:val="00203EC5"/>
    <w:rsid w:val="002055BB"/>
    <w:rsid w:val="00206641"/>
    <w:rsid w:val="002124CF"/>
    <w:rsid w:val="002152E3"/>
    <w:rsid w:val="00215603"/>
    <w:rsid w:val="00216960"/>
    <w:rsid w:val="00221781"/>
    <w:rsid w:val="00221C14"/>
    <w:rsid w:val="0022772A"/>
    <w:rsid w:val="00227A47"/>
    <w:rsid w:val="00231BF9"/>
    <w:rsid w:val="00231CB2"/>
    <w:rsid w:val="00243FEF"/>
    <w:rsid w:val="00244F04"/>
    <w:rsid w:val="00245D9F"/>
    <w:rsid w:val="00246EC8"/>
    <w:rsid w:val="00253F44"/>
    <w:rsid w:val="00256B61"/>
    <w:rsid w:val="00260ACB"/>
    <w:rsid w:val="002615EF"/>
    <w:rsid w:val="00262DB6"/>
    <w:rsid w:val="00267167"/>
    <w:rsid w:val="002700EE"/>
    <w:rsid w:val="00271D90"/>
    <w:rsid w:val="00271FE0"/>
    <w:rsid w:val="002754AB"/>
    <w:rsid w:val="002761FA"/>
    <w:rsid w:val="00282BEC"/>
    <w:rsid w:val="00284D06"/>
    <w:rsid w:val="00285F59"/>
    <w:rsid w:val="002875D8"/>
    <w:rsid w:val="0029179C"/>
    <w:rsid w:val="00291B51"/>
    <w:rsid w:val="002926F8"/>
    <w:rsid w:val="002929C6"/>
    <w:rsid w:val="00294B38"/>
    <w:rsid w:val="002B495F"/>
    <w:rsid w:val="002B53CA"/>
    <w:rsid w:val="002B6718"/>
    <w:rsid w:val="002C58B2"/>
    <w:rsid w:val="002C7164"/>
    <w:rsid w:val="002D4371"/>
    <w:rsid w:val="002D51B4"/>
    <w:rsid w:val="002E2214"/>
    <w:rsid w:val="002F738D"/>
    <w:rsid w:val="002F795C"/>
    <w:rsid w:val="002F7B03"/>
    <w:rsid w:val="00302B39"/>
    <w:rsid w:val="00304535"/>
    <w:rsid w:val="00305E36"/>
    <w:rsid w:val="00310140"/>
    <w:rsid w:val="00310A07"/>
    <w:rsid w:val="0031127F"/>
    <w:rsid w:val="003137C8"/>
    <w:rsid w:val="003162D1"/>
    <w:rsid w:val="00316A45"/>
    <w:rsid w:val="00324EB2"/>
    <w:rsid w:val="003251C7"/>
    <w:rsid w:val="003256C0"/>
    <w:rsid w:val="0032584B"/>
    <w:rsid w:val="003261BB"/>
    <w:rsid w:val="003263A4"/>
    <w:rsid w:val="00330E0C"/>
    <w:rsid w:val="00331C14"/>
    <w:rsid w:val="00331DC6"/>
    <w:rsid w:val="00335FC6"/>
    <w:rsid w:val="00336F27"/>
    <w:rsid w:val="00341347"/>
    <w:rsid w:val="00343270"/>
    <w:rsid w:val="0034695E"/>
    <w:rsid w:val="00355542"/>
    <w:rsid w:val="0036105F"/>
    <w:rsid w:val="003626C0"/>
    <w:rsid w:val="00366847"/>
    <w:rsid w:val="00370BE3"/>
    <w:rsid w:val="00376174"/>
    <w:rsid w:val="00376893"/>
    <w:rsid w:val="00376E86"/>
    <w:rsid w:val="00377E47"/>
    <w:rsid w:val="00383FAF"/>
    <w:rsid w:val="003843E7"/>
    <w:rsid w:val="0038772F"/>
    <w:rsid w:val="003942D8"/>
    <w:rsid w:val="003963B7"/>
    <w:rsid w:val="003A232A"/>
    <w:rsid w:val="003A3181"/>
    <w:rsid w:val="003A3803"/>
    <w:rsid w:val="003A41C6"/>
    <w:rsid w:val="003A5FCA"/>
    <w:rsid w:val="003A6D20"/>
    <w:rsid w:val="003A7A53"/>
    <w:rsid w:val="003B0C5F"/>
    <w:rsid w:val="003B3065"/>
    <w:rsid w:val="003B3124"/>
    <w:rsid w:val="003B5A16"/>
    <w:rsid w:val="003C03DF"/>
    <w:rsid w:val="003C1184"/>
    <w:rsid w:val="003C12C6"/>
    <w:rsid w:val="003C18F2"/>
    <w:rsid w:val="003C4167"/>
    <w:rsid w:val="003C4409"/>
    <w:rsid w:val="003C789C"/>
    <w:rsid w:val="003C7EEE"/>
    <w:rsid w:val="003C7F47"/>
    <w:rsid w:val="003D162C"/>
    <w:rsid w:val="003D2710"/>
    <w:rsid w:val="003D30F3"/>
    <w:rsid w:val="003D4DD4"/>
    <w:rsid w:val="003D53E4"/>
    <w:rsid w:val="003D5A61"/>
    <w:rsid w:val="003E0D98"/>
    <w:rsid w:val="003E51A7"/>
    <w:rsid w:val="003E626A"/>
    <w:rsid w:val="00401D28"/>
    <w:rsid w:val="00401EE2"/>
    <w:rsid w:val="00402274"/>
    <w:rsid w:val="00402D37"/>
    <w:rsid w:val="004044C5"/>
    <w:rsid w:val="00406A7F"/>
    <w:rsid w:val="00407F3E"/>
    <w:rsid w:val="00415191"/>
    <w:rsid w:val="00415A51"/>
    <w:rsid w:val="00416633"/>
    <w:rsid w:val="004207AE"/>
    <w:rsid w:val="0042785B"/>
    <w:rsid w:val="00430A33"/>
    <w:rsid w:val="0043123B"/>
    <w:rsid w:val="00432388"/>
    <w:rsid w:val="004362F3"/>
    <w:rsid w:val="00436AC3"/>
    <w:rsid w:val="004370E1"/>
    <w:rsid w:val="00450972"/>
    <w:rsid w:val="00451CA1"/>
    <w:rsid w:val="00453C3B"/>
    <w:rsid w:val="004546B3"/>
    <w:rsid w:val="00456A07"/>
    <w:rsid w:val="0045700D"/>
    <w:rsid w:val="004649E1"/>
    <w:rsid w:val="00464FC4"/>
    <w:rsid w:val="0046743B"/>
    <w:rsid w:val="00472283"/>
    <w:rsid w:val="004737E1"/>
    <w:rsid w:val="00476423"/>
    <w:rsid w:val="00482932"/>
    <w:rsid w:val="00483770"/>
    <w:rsid w:val="00484774"/>
    <w:rsid w:val="0048524A"/>
    <w:rsid w:val="00487390"/>
    <w:rsid w:val="00491298"/>
    <w:rsid w:val="004956F4"/>
    <w:rsid w:val="00496173"/>
    <w:rsid w:val="004A307F"/>
    <w:rsid w:val="004A47E5"/>
    <w:rsid w:val="004A4A73"/>
    <w:rsid w:val="004A4FEA"/>
    <w:rsid w:val="004A55C6"/>
    <w:rsid w:val="004B5332"/>
    <w:rsid w:val="004B668C"/>
    <w:rsid w:val="004B7702"/>
    <w:rsid w:val="004B7931"/>
    <w:rsid w:val="004C1221"/>
    <w:rsid w:val="004C29A7"/>
    <w:rsid w:val="004D064A"/>
    <w:rsid w:val="004D5514"/>
    <w:rsid w:val="004D6C8A"/>
    <w:rsid w:val="004D6EE6"/>
    <w:rsid w:val="004E16EF"/>
    <w:rsid w:val="004E43D1"/>
    <w:rsid w:val="004E5086"/>
    <w:rsid w:val="004E50AC"/>
    <w:rsid w:val="004E7477"/>
    <w:rsid w:val="004F27C6"/>
    <w:rsid w:val="004F30B2"/>
    <w:rsid w:val="004F3A3E"/>
    <w:rsid w:val="004F6BB0"/>
    <w:rsid w:val="004F7A80"/>
    <w:rsid w:val="005015F8"/>
    <w:rsid w:val="005025B2"/>
    <w:rsid w:val="005042B4"/>
    <w:rsid w:val="00511A13"/>
    <w:rsid w:val="005157FD"/>
    <w:rsid w:val="00516003"/>
    <w:rsid w:val="00516A40"/>
    <w:rsid w:val="0052312B"/>
    <w:rsid w:val="00523144"/>
    <w:rsid w:val="0053161C"/>
    <w:rsid w:val="005317A0"/>
    <w:rsid w:val="00537038"/>
    <w:rsid w:val="0054272D"/>
    <w:rsid w:val="00542BBC"/>
    <w:rsid w:val="00543B72"/>
    <w:rsid w:val="005457DD"/>
    <w:rsid w:val="00545ED1"/>
    <w:rsid w:val="00551E7A"/>
    <w:rsid w:val="00554954"/>
    <w:rsid w:val="00554D02"/>
    <w:rsid w:val="0055659F"/>
    <w:rsid w:val="00560B1F"/>
    <w:rsid w:val="0056314E"/>
    <w:rsid w:val="00565EF9"/>
    <w:rsid w:val="00566090"/>
    <w:rsid w:val="005674FA"/>
    <w:rsid w:val="005677AB"/>
    <w:rsid w:val="00567C15"/>
    <w:rsid w:val="005704C6"/>
    <w:rsid w:val="00571CD1"/>
    <w:rsid w:val="005775E5"/>
    <w:rsid w:val="00582BA0"/>
    <w:rsid w:val="00585E8C"/>
    <w:rsid w:val="00587DC4"/>
    <w:rsid w:val="00590E40"/>
    <w:rsid w:val="00590F38"/>
    <w:rsid w:val="005945AE"/>
    <w:rsid w:val="00594E0C"/>
    <w:rsid w:val="005A1410"/>
    <w:rsid w:val="005A28BA"/>
    <w:rsid w:val="005A359D"/>
    <w:rsid w:val="005A4146"/>
    <w:rsid w:val="005A4C73"/>
    <w:rsid w:val="005A78F0"/>
    <w:rsid w:val="005B07DD"/>
    <w:rsid w:val="005B0FFD"/>
    <w:rsid w:val="005B394B"/>
    <w:rsid w:val="005B3C55"/>
    <w:rsid w:val="005B6307"/>
    <w:rsid w:val="005C1089"/>
    <w:rsid w:val="005C16E3"/>
    <w:rsid w:val="005C429F"/>
    <w:rsid w:val="005C4EC6"/>
    <w:rsid w:val="005C51C3"/>
    <w:rsid w:val="005C5C9A"/>
    <w:rsid w:val="005C5F39"/>
    <w:rsid w:val="005C6B3F"/>
    <w:rsid w:val="005C6F9F"/>
    <w:rsid w:val="005D0F48"/>
    <w:rsid w:val="005D2574"/>
    <w:rsid w:val="005D502F"/>
    <w:rsid w:val="005D75F2"/>
    <w:rsid w:val="005E2247"/>
    <w:rsid w:val="005E6A12"/>
    <w:rsid w:val="005F2B75"/>
    <w:rsid w:val="005F39A1"/>
    <w:rsid w:val="005F3D9B"/>
    <w:rsid w:val="006007DA"/>
    <w:rsid w:val="00603C18"/>
    <w:rsid w:val="00605D7A"/>
    <w:rsid w:val="00606C4B"/>
    <w:rsid w:val="006070D6"/>
    <w:rsid w:val="00610014"/>
    <w:rsid w:val="0061060C"/>
    <w:rsid w:val="00610C6E"/>
    <w:rsid w:val="00611056"/>
    <w:rsid w:val="00611D73"/>
    <w:rsid w:val="00612AA6"/>
    <w:rsid w:val="006156E9"/>
    <w:rsid w:val="00617473"/>
    <w:rsid w:val="006174AD"/>
    <w:rsid w:val="00621ECE"/>
    <w:rsid w:val="00623E2D"/>
    <w:rsid w:val="006300AD"/>
    <w:rsid w:val="006306FF"/>
    <w:rsid w:val="00632057"/>
    <w:rsid w:val="006320FB"/>
    <w:rsid w:val="00632DC4"/>
    <w:rsid w:val="006330A4"/>
    <w:rsid w:val="0063576D"/>
    <w:rsid w:val="0063606C"/>
    <w:rsid w:val="0063710B"/>
    <w:rsid w:val="00641879"/>
    <w:rsid w:val="006460B7"/>
    <w:rsid w:val="00655CC1"/>
    <w:rsid w:val="006575FB"/>
    <w:rsid w:val="00660AE2"/>
    <w:rsid w:val="00661B63"/>
    <w:rsid w:val="006674C2"/>
    <w:rsid w:val="006679D5"/>
    <w:rsid w:val="00670836"/>
    <w:rsid w:val="00670EB8"/>
    <w:rsid w:val="00672A72"/>
    <w:rsid w:val="00672C4A"/>
    <w:rsid w:val="006747BE"/>
    <w:rsid w:val="006767EA"/>
    <w:rsid w:val="006775E8"/>
    <w:rsid w:val="00683A89"/>
    <w:rsid w:val="006879C1"/>
    <w:rsid w:val="006901C0"/>
    <w:rsid w:val="006964D1"/>
    <w:rsid w:val="00697728"/>
    <w:rsid w:val="006A2A1A"/>
    <w:rsid w:val="006A37B2"/>
    <w:rsid w:val="006A397A"/>
    <w:rsid w:val="006A3A01"/>
    <w:rsid w:val="006A59DC"/>
    <w:rsid w:val="006B046A"/>
    <w:rsid w:val="006B0A60"/>
    <w:rsid w:val="006B17E2"/>
    <w:rsid w:val="006B197E"/>
    <w:rsid w:val="006B3490"/>
    <w:rsid w:val="006B7726"/>
    <w:rsid w:val="006D05E0"/>
    <w:rsid w:val="006D2F22"/>
    <w:rsid w:val="006E2815"/>
    <w:rsid w:val="006E2944"/>
    <w:rsid w:val="006E2AAC"/>
    <w:rsid w:val="006E327E"/>
    <w:rsid w:val="006E3FDB"/>
    <w:rsid w:val="006F0E00"/>
    <w:rsid w:val="006F1FC5"/>
    <w:rsid w:val="006F47E6"/>
    <w:rsid w:val="006F6ECB"/>
    <w:rsid w:val="006F6FC5"/>
    <w:rsid w:val="006F7E84"/>
    <w:rsid w:val="007010B6"/>
    <w:rsid w:val="007016B6"/>
    <w:rsid w:val="00713434"/>
    <w:rsid w:val="0071580D"/>
    <w:rsid w:val="007165FB"/>
    <w:rsid w:val="00721FE9"/>
    <w:rsid w:val="0072268B"/>
    <w:rsid w:val="00725428"/>
    <w:rsid w:val="00725728"/>
    <w:rsid w:val="00726564"/>
    <w:rsid w:val="00726802"/>
    <w:rsid w:val="00726F7A"/>
    <w:rsid w:val="00730635"/>
    <w:rsid w:val="007308E7"/>
    <w:rsid w:val="0073362C"/>
    <w:rsid w:val="00734216"/>
    <w:rsid w:val="0073549C"/>
    <w:rsid w:val="00736B7B"/>
    <w:rsid w:val="00736F6A"/>
    <w:rsid w:val="00744DF4"/>
    <w:rsid w:val="00746348"/>
    <w:rsid w:val="00746B5C"/>
    <w:rsid w:val="00746E0F"/>
    <w:rsid w:val="0074739B"/>
    <w:rsid w:val="00747BC2"/>
    <w:rsid w:val="00747BE2"/>
    <w:rsid w:val="00750580"/>
    <w:rsid w:val="00753FFC"/>
    <w:rsid w:val="00757695"/>
    <w:rsid w:val="007619A0"/>
    <w:rsid w:val="0076327D"/>
    <w:rsid w:val="0077021E"/>
    <w:rsid w:val="00777044"/>
    <w:rsid w:val="007821F7"/>
    <w:rsid w:val="00782C7C"/>
    <w:rsid w:val="00784511"/>
    <w:rsid w:val="00784871"/>
    <w:rsid w:val="00786B0C"/>
    <w:rsid w:val="007910A9"/>
    <w:rsid w:val="007A33B1"/>
    <w:rsid w:val="007A6EC9"/>
    <w:rsid w:val="007B08D6"/>
    <w:rsid w:val="007B0AD1"/>
    <w:rsid w:val="007C0570"/>
    <w:rsid w:val="007C15A1"/>
    <w:rsid w:val="007C2912"/>
    <w:rsid w:val="007C403C"/>
    <w:rsid w:val="007C4D4E"/>
    <w:rsid w:val="007C528F"/>
    <w:rsid w:val="007D2EBB"/>
    <w:rsid w:val="007D493B"/>
    <w:rsid w:val="007E1FAE"/>
    <w:rsid w:val="007E3B99"/>
    <w:rsid w:val="007E4B9D"/>
    <w:rsid w:val="007E5F38"/>
    <w:rsid w:val="007E7DFB"/>
    <w:rsid w:val="007F392B"/>
    <w:rsid w:val="007F3C88"/>
    <w:rsid w:val="007F7472"/>
    <w:rsid w:val="008058EA"/>
    <w:rsid w:val="00806B8F"/>
    <w:rsid w:val="0080761A"/>
    <w:rsid w:val="008078E1"/>
    <w:rsid w:val="00810155"/>
    <w:rsid w:val="008142D9"/>
    <w:rsid w:val="0081695E"/>
    <w:rsid w:val="0081798D"/>
    <w:rsid w:val="00826C33"/>
    <w:rsid w:val="00832FF9"/>
    <w:rsid w:val="008337D0"/>
    <w:rsid w:val="00834CE9"/>
    <w:rsid w:val="008375AC"/>
    <w:rsid w:val="0084572D"/>
    <w:rsid w:val="00846C4A"/>
    <w:rsid w:val="008473E2"/>
    <w:rsid w:val="00852795"/>
    <w:rsid w:val="00854F2C"/>
    <w:rsid w:val="00860078"/>
    <w:rsid w:val="00861F2B"/>
    <w:rsid w:val="00862D77"/>
    <w:rsid w:val="00863D1D"/>
    <w:rsid w:val="00865EEA"/>
    <w:rsid w:val="00866584"/>
    <w:rsid w:val="0086779A"/>
    <w:rsid w:val="00867C17"/>
    <w:rsid w:val="00873639"/>
    <w:rsid w:val="008740AF"/>
    <w:rsid w:val="00875765"/>
    <w:rsid w:val="008761D0"/>
    <w:rsid w:val="00877DE6"/>
    <w:rsid w:val="00881A2F"/>
    <w:rsid w:val="00884FB9"/>
    <w:rsid w:val="008873DB"/>
    <w:rsid w:val="00891FB8"/>
    <w:rsid w:val="0089357C"/>
    <w:rsid w:val="008960E8"/>
    <w:rsid w:val="008A62AD"/>
    <w:rsid w:val="008A6CF3"/>
    <w:rsid w:val="008B0824"/>
    <w:rsid w:val="008B2BE6"/>
    <w:rsid w:val="008B3A51"/>
    <w:rsid w:val="008B4198"/>
    <w:rsid w:val="008B7581"/>
    <w:rsid w:val="008C437C"/>
    <w:rsid w:val="008C6137"/>
    <w:rsid w:val="008D1DE7"/>
    <w:rsid w:val="008D22BD"/>
    <w:rsid w:val="008D3642"/>
    <w:rsid w:val="008D55D8"/>
    <w:rsid w:val="008E0665"/>
    <w:rsid w:val="008E112F"/>
    <w:rsid w:val="008E59FB"/>
    <w:rsid w:val="008E67AE"/>
    <w:rsid w:val="008F05EA"/>
    <w:rsid w:val="008F0674"/>
    <w:rsid w:val="008F5DC3"/>
    <w:rsid w:val="008F6B69"/>
    <w:rsid w:val="008F7824"/>
    <w:rsid w:val="0090458D"/>
    <w:rsid w:val="00910C82"/>
    <w:rsid w:val="0091201C"/>
    <w:rsid w:val="00913830"/>
    <w:rsid w:val="0091534A"/>
    <w:rsid w:val="00921229"/>
    <w:rsid w:val="00923B31"/>
    <w:rsid w:val="00925F1A"/>
    <w:rsid w:val="009266DB"/>
    <w:rsid w:val="00927858"/>
    <w:rsid w:val="00930258"/>
    <w:rsid w:val="00931DCF"/>
    <w:rsid w:val="00932619"/>
    <w:rsid w:val="00932997"/>
    <w:rsid w:val="0093608A"/>
    <w:rsid w:val="0093782D"/>
    <w:rsid w:val="009426A4"/>
    <w:rsid w:val="00946B52"/>
    <w:rsid w:val="009509CC"/>
    <w:rsid w:val="00952AE9"/>
    <w:rsid w:val="009565E2"/>
    <w:rsid w:val="009566D1"/>
    <w:rsid w:val="0096150D"/>
    <w:rsid w:val="00961845"/>
    <w:rsid w:val="009626AE"/>
    <w:rsid w:val="009645F0"/>
    <w:rsid w:val="00966C40"/>
    <w:rsid w:val="00972459"/>
    <w:rsid w:val="0097493E"/>
    <w:rsid w:val="00975C5F"/>
    <w:rsid w:val="009765C7"/>
    <w:rsid w:val="00981A32"/>
    <w:rsid w:val="00982239"/>
    <w:rsid w:val="00986C70"/>
    <w:rsid w:val="00991A77"/>
    <w:rsid w:val="00992B9B"/>
    <w:rsid w:val="00995A56"/>
    <w:rsid w:val="009A0C28"/>
    <w:rsid w:val="009A2156"/>
    <w:rsid w:val="009A63C5"/>
    <w:rsid w:val="009A6E5D"/>
    <w:rsid w:val="009B19BB"/>
    <w:rsid w:val="009B2FC3"/>
    <w:rsid w:val="009B4341"/>
    <w:rsid w:val="009C52BB"/>
    <w:rsid w:val="009C6F70"/>
    <w:rsid w:val="009D2C96"/>
    <w:rsid w:val="009D5128"/>
    <w:rsid w:val="009E1841"/>
    <w:rsid w:val="009F3F68"/>
    <w:rsid w:val="009F499D"/>
    <w:rsid w:val="009F5094"/>
    <w:rsid w:val="00A00039"/>
    <w:rsid w:val="00A03685"/>
    <w:rsid w:val="00A055BB"/>
    <w:rsid w:val="00A10A8A"/>
    <w:rsid w:val="00A15BBA"/>
    <w:rsid w:val="00A16A89"/>
    <w:rsid w:val="00A176C8"/>
    <w:rsid w:val="00A17746"/>
    <w:rsid w:val="00A225E8"/>
    <w:rsid w:val="00A24DFA"/>
    <w:rsid w:val="00A27BAC"/>
    <w:rsid w:val="00A346D9"/>
    <w:rsid w:val="00A369CA"/>
    <w:rsid w:val="00A412E4"/>
    <w:rsid w:val="00A41B4E"/>
    <w:rsid w:val="00A42B93"/>
    <w:rsid w:val="00A42E3C"/>
    <w:rsid w:val="00A44011"/>
    <w:rsid w:val="00A47C29"/>
    <w:rsid w:val="00A51964"/>
    <w:rsid w:val="00A53125"/>
    <w:rsid w:val="00A5358A"/>
    <w:rsid w:val="00A54AB9"/>
    <w:rsid w:val="00A60D03"/>
    <w:rsid w:val="00A64652"/>
    <w:rsid w:val="00A65501"/>
    <w:rsid w:val="00A7158A"/>
    <w:rsid w:val="00A71904"/>
    <w:rsid w:val="00A72BCC"/>
    <w:rsid w:val="00A73D00"/>
    <w:rsid w:val="00A74532"/>
    <w:rsid w:val="00A76491"/>
    <w:rsid w:val="00A76D3F"/>
    <w:rsid w:val="00A82DB9"/>
    <w:rsid w:val="00A84A89"/>
    <w:rsid w:val="00A85004"/>
    <w:rsid w:val="00A86519"/>
    <w:rsid w:val="00A86FA8"/>
    <w:rsid w:val="00A92919"/>
    <w:rsid w:val="00A95E1C"/>
    <w:rsid w:val="00A9731F"/>
    <w:rsid w:val="00A97E23"/>
    <w:rsid w:val="00AA05D2"/>
    <w:rsid w:val="00AA291F"/>
    <w:rsid w:val="00AA3118"/>
    <w:rsid w:val="00AA4199"/>
    <w:rsid w:val="00AA4DA3"/>
    <w:rsid w:val="00AB1483"/>
    <w:rsid w:val="00AB4083"/>
    <w:rsid w:val="00AB7D54"/>
    <w:rsid w:val="00AC306F"/>
    <w:rsid w:val="00AC67E0"/>
    <w:rsid w:val="00AC7F6D"/>
    <w:rsid w:val="00AD0028"/>
    <w:rsid w:val="00AD021C"/>
    <w:rsid w:val="00AD282C"/>
    <w:rsid w:val="00AD4ABA"/>
    <w:rsid w:val="00AD606E"/>
    <w:rsid w:val="00AD689B"/>
    <w:rsid w:val="00AE24F6"/>
    <w:rsid w:val="00AE2AC6"/>
    <w:rsid w:val="00AE4B61"/>
    <w:rsid w:val="00AF0674"/>
    <w:rsid w:val="00AF2DEC"/>
    <w:rsid w:val="00AF500C"/>
    <w:rsid w:val="00AF55EC"/>
    <w:rsid w:val="00B04D25"/>
    <w:rsid w:val="00B156B2"/>
    <w:rsid w:val="00B17437"/>
    <w:rsid w:val="00B202BE"/>
    <w:rsid w:val="00B26A82"/>
    <w:rsid w:val="00B3044D"/>
    <w:rsid w:val="00B30C52"/>
    <w:rsid w:val="00B349D0"/>
    <w:rsid w:val="00B3786A"/>
    <w:rsid w:val="00B37CC0"/>
    <w:rsid w:val="00B44195"/>
    <w:rsid w:val="00B45230"/>
    <w:rsid w:val="00B46D7E"/>
    <w:rsid w:val="00B477A9"/>
    <w:rsid w:val="00B506C4"/>
    <w:rsid w:val="00B521DB"/>
    <w:rsid w:val="00B54A46"/>
    <w:rsid w:val="00B56AB3"/>
    <w:rsid w:val="00B576B5"/>
    <w:rsid w:val="00B60107"/>
    <w:rsid w:val="00B606E4"/>
    <w:rsid w:val="00B6278E"/>
    <w:rsid w:val="00B635A6"/>
    <w:rsid w:val="00B63D29"/>
    <w:rsid w:val="00B64700"/>
    <w:rsid w:val="00B654A8"/>
    <w:rsid w:val="00B70911"/>
    <w:rsid w:val="00B72E3B"/>
    <w:rsid w:val="00B76C4B"/>
    <w:rsid w:val="00B800B2"/>
    <w:rsid w:val="00B80A3B"/>
    <w:rsid w:val="00B810AC"/>
    <w:rsid w:val="00B82506"/>
    <w:rsid w:val="00B859EB"/>
    <w:rsid w:val="00B87D5D"/>
    <w:rsid w:val="00B92B85"/>
    <w:rsid w:val="00B975CE"/>
    <w:rsid w:val="00BA2195"/>
    <w:rsid w:val="00BA29BA"/>
    <w:rsid w:val="00BA4D9D"/>
    <w:rsid w:val="00BA6158"/>
    <w:rsid w:val="00BA732A"/>
    <w:rsid w:val="00BA7401"/>
    <w:rsid w:val="00BB34FF"/>
    <w:rsid w:val="00BB4204"/>
    <w:rsid w:val="00BB59C1"/>
    <w:rsid w:val="00BB7895"/>
    <w:rsid w:val="00BC1AD1"/>
    <w:rsid w:val="00BC27F1"/>
    <w:rsid w:val="00BD0871"/>
    <w:rsid w:val="00BD15A0"/>
    <w:rsid w:val="00BD1814"/>
    <w:rsid w:val="00BD3BCB"/>
    <w:rsid w:val="00BD570F"/>
    <w:rsid w:val="00BD5AC7"/>
    <w:rsid w:val="00BE04CA"/>
    <w:rsid w:val="00BE1A54"/>
    <w:rsid w:val="00BF0000"/>
    <w:rsid w:val="00BF14E1"/>
    <w:rsid w:val="00BF2AA1"/>
    <w:rsid w:val="00BF3644"/>
    <w:rsid w:val="00BF3A85"/>
    <w:rsid w:val="00BF41E4"/>
    <w:rsid w:val="00C04245"/>
    <w:rsid w:val="00C10FA9"/>
    <w:rsid w:val="00C160F7"/>
    <w:rsid w:val="00C20DC3"/>
    <w:rsid w:val="00C31C53"/>
    <w:rsid w:val="00C3240C"/>
    <w:rsid w:val="00C43D70"/>
    <w:rsid w:val="00C43EC8"/>
    <w:rsid w:val="00C46D65"/>
    <w:rsid w:val="00C5011C"/>
    <w:rsid w:val="00C52BE5"/>
    <w:rsid w:val="00C5721E"/>
    <w:rsid w:val="00C57B94"/>
    <w:rsid w:val="00C60EA4"/>
    <w:rsid w:val="00C72488"/>
    <w:rsid w:val="00C755F8"/>
    <w:rsid w:val="00C76FAB"/>
    <w:rsid w:val="00C82531"/>
    <w:rsid w:val="00C82C3A"/>
    <w:rsid w:val="00C83EA3"/>
    <w:rsid w:val="00C861E9"/>
    <w:rsid w:val="00C865FF"/>
    <w:rsid w:val="00C910A6"/>
    <w:rsid w:val="00C917DA"/>
    <w:rsid w:val="00C942FD"/>
    <w:rsid w:val="00C957D3"/>
    <w:rsid w:val="00C9597D"/>
    <w:rsid w:val="00CA1C56"/>
    <w:rsid w:val="00CA41BE"/>
    <w:rsid w:val="00CA488E"/>
    <w:rsid w:val="00CA6D20"/>
    <w:rsid w:val="00CA7980"/>
    <w:rsid w:val="00CC078E"/>
    <w:rsid w:val="00CC2DDC"/>
    <w:rsid w:val="00CC427A"/>
    <w:rsid w:val="00CC432D"/>
    <w:rsid w:val="00CD4E64"/>
    <w:rsid w:val="00CD7834"/>
    <w:rsid w:val="00CE14AA"/>
    <w:rsid w:val="00CE44B4"/>
    <w:rsid w:val="00CE5457"/>
    <w:rsid w:val="00CE6510"/>
    <w:rsid w:val="00CE6C66"/>
    <w:rsid w:val="00CE70E8"/>
    <w:rsid w:val="00CE785D"/>
    <w:rsid w:val="00CF1695"/>
    <w:rsid w:val="00CF2380"/>
    <w:rsid w:val="00CF2EAA"/>
    <w:rsid w:val="00CF3A37"/>
    <w:rsid w:val="00CF4CC8"/>
    <w:rsid w:val="00CF6CCC"/>
    <w:rsid w:val="00D04FA0"/>
    <w:rsid w:val="00D10243"/>
    <w:rsid w:val="00D1078B"/>
    <w:rsid w:val="00D11458"/>
    <w:rsid w:val="00D13A38"/>
    <w:rsid w:val="00D140F1"/>
    <w:rsid w:val="00D20191"/>
    <w:rsid w:val="00D212BC"/>
    <w:rsid w:val="00D2230B"/>
    <w:rsid w:val="00D22934"/>
    <w:rsid w:val="00D23897"/>
    <w:rsid w:val="00D23C40"/>
    <w:rsid w:val="00D24BF0"/>
    <w:rsid w:val="00D26B02"/>
    <w:rsid w:val="00D32397"/>
    <w:rsid w:val="00D32BE7"/>
    <w:rsid w:val="00D33332"/>
    <w:rsid w:val="00D3394D"/>
    <w:rsid w:val="00D33B3B"/>
    <w:rsid w:val="00D34734"/>
    <w:rsid w:val="00D367BE"/>
    <w:rsid w:val="00D36C72"/>
    <w:rsid w:val="00D411FB"/>
    <w:rsid w:val="00D56805"/>
    <w:rsid w:val="00D61B32"/>
    <w:rsid w:val="00D63D30"/>
    <w:rsid w:val="00D6707F"/>
    <w:rsid w:val="00D67D17"/>
    <w:rsid w:val="00D72636"/>
    <w:rsid w:val="00D72750"/>
    <w:rsid w:val="00D729C9"/>
    <w:rsid w:val="00D739B1"/>
    <w:rsid w:val="00D76ADC"/>
    <w:rsid w:val="00D800A6"/>
    <w:rsid w:val="00D823AA"/>
    <w:rsid w:val="00D831A6"/>
    <w:rsid w:val="00D8441A"/>
    <w:rsid w:val="00D8519E"/>
    <w:rsid w:val="00D902E8"/>
    <w:rsid w:val="00D93B5A"/>
    <w:rsid w:val="00D94765"/>
    <w:rsid w:val="00DA0CD2"/>
    <w:rsid w:val="00DA4BE1"/>
    <w:rsid w:val="00DA4BFF"/>
    <w:rsid w:val="00DA7323"/>
    <w:rsid w:val="00DB0BF5"/>
    <w:rsid w:val="00DB3080"/>
    <w:rsid w:val="00DB414C"/>
    <w:rsid w:val="00DB480B"/>
    <w:rsid w:val="00DB5BB1"/>
    <w:rsid w:val="00DB62E9"/>
    <w:rsid w:val="00DB76CE"/>
    <w:rsid w:val="00DB794A"/>
    <w:rsid w:val="00DC20EA"/>
    <w:rsid w:val="00DC3EED"/>
    <w:rsid w:val="00DC432B"/>
    <w:rsid w:val="00DD111E"/>
    <w:rsid w:val="00DD3F73"/>
    <w:rsid w:val="00DD5180"/>
    <w:rsid w:val="00DD6F53"/>
    <w:rsid w:val="00DE1963"/>
    <w:rsid w:val="00DE5E04"/>
    <w:rsid w:val="00DE6E5D"/>
    <w:rsid w:val="00DF1C2D"/>
    <w:rsid w:val="00DF1EBC"/>
    <w:rsid w:val="00DF3184"/>
    <w:rsid w:val="00DF3F2E"/>
    <w:rsid w:val="00DF7F94"/>
    <w:rsid w:val="00E02275"/>
    <w:rsid w:val="00E0344E"/>
    <w:rsid w:val="00E04155"/>
    <w:rsid w:val="00E041B6"/>
    <w:rsid w:val="00E04539"/>
    <w:rsid w:val="00E0510C"/>
    <w:rsid w:val="00E05B28"/>
    <w:rsid w:val="00E07F07"/>
    <w:rsid w:val="00E14A5D"/>
    <w:rsid w:val="00E21033"/>
    <w:rsid w:val="00E211C7"/>
    <w:rsid w:val="00E23CE5"/>
    <w:rsid w:val="00E308DE"/>
    <w:rsid w:val="00E35110"/>
    <w:rsid w:val="00E371E9"/>
    <w:rsid w:val="00E37806"/>
    <w:rsid w:val="00E37B18"/>
    <w:rsid w:val="00E43557"/>
    <w:rsid w:val="00E50169"/>
    <w:rsid w:val="00E51F7A"/>
    <w:rsid w:val="00E53584"/>
    <w:rsid w:val="00E536F3"/>
    <w:rsid w:val="00E544CB"/>
    <w:rsid w:val="00E601E1"/>
    <w:rsid w:val="00E64382"/>
    <w:rsid w:val="00E67768"/>
    <w:rsid w:val="00E67F53"/>
    <w:rsid w:val="00E71CB0"/>
    <w:rsid w:val="00E729EA"/>
    <w:rsid w:val="00E73267"/>
    <w:rsid w:val="00E80237"/>
    <w:rsid w:val="00E810D9"/>
    <w:rsid w:val="00E81D42"/>
    <w:rsid w:val="00E8295C"/>
    <w:rsid w:val="00E84CFF"/>
    <w:rsid w:val="00E853A5"/>
    <w:rsid w:val="00E86A7C"/>
    <w:rsid w:val="00E916D2"/>
    <w:rsid w:val="00E91BF9"/>
    <w:rsid w:val="00E92304"/>
    <w:rsid w:val="00EA1080"/>
    <w:rsid w:val="00EA1EB0"/>
    <w:rsid w:val="00EA2D18"/>
    <w:rsid w:val="00EA36D3"/>
    <w:rsid w:val="00EA3EC2"/>
    <w:rsid w:val="00EA59B1"/>
    <w:rsid w:val="00EB254A"/>
    <w:rsid w:val="00EB5FC3"/>
    <w:rsid w:val="00EB6D76"/>
    <w:rsid w:val="00EC1F40"/>
    <w:rsid w:val="00EC51BB"/>
    <w:rsid w:val="00EC634D"/>
    <w:rsid w:val="00EC6C30"/>
    <w:rsid w:val="00EC6F04"/>
    <w:rsid w:val="00ED0D45"/>
    <w:rsid w:val="00ED54EF"/>
    <w:rsid w:val="00ED642D"/>
    <w:rsid w:val="00ED7E0F"/>
    <w:rsid w:val="00EE2D9B"/>
    <w:rsid w:val="00EE6CA5"/>
    <w:rsid w:val="00EE719D"/>
    <w:rsid w:val="00EF08BA"/>
    <w:rsid w:val="00EF2CC6"/>
    <w:rsid w:val="00EF77D3"/>
    <w:rsid w:val="00EF7C57"/>
    <w:rsid w:val="00F00E38"/>
    <w:rsid w:val="00F0114E"/>
    <w:rsid w:val="00F07625"/>
    <w:rsid w:val="00F15C4B"/>
    <w:rsid w:val="00F167BC"/>
    <w:rsid w:val="00F17179"/>
    <w:rsid w:val="00F17506"/>
    <w:rsid w:val="00F214E7"/>
    <w:rsid w:val="00F21598"/>
    <w:rsid w:val="00F238DC"/>
    <w:rsid w:val="00F2551E"/>
    <w:rsid w:val="00F2569F"/>
    <w:rsid w:val="00F26B44"/>
    <w:rsid w:val="00F27E56"/>
    <w:rsid w:val="00F3442F"/>
    <w:rsid w:val="00F3481B"/>
    <w:rsid w:val="00F34B80"/>
    <w:rsid w:val="00F3737F"/>
    <w:rsid w:val="00F40BB2"/>
    <w:rsid w:val="00F42B9C"/>
    <w:rsid w:val="00F433EC"/>
    <w:rsid w:val="00F45341"/>
    <w:rsid w:val="00F508BF"/>
    <w:rsid w:val="00F5138D"/>
    <w:rsid w:val="00F517A3"/>
    <w:rsid w:val="00F51B31"/>
    <w:rsid w:val="00F51BEA"/>
    <w:rsid w:val="00F5211A"/>
    <w:rsid w:val="00F5350A"/>
    <w:rsid w:val="00F54E22"/>
    <w:rsid w:val="00F5545E"/>
    <w:rsid w:val="00F658DC"/>
    <w:rsid w:val="00F70C07"/>
    <w:rsid w:val="00F71E0E"/>
    <w:rsid w:val="00F73572"/>
    <w:rsid w:val="00F735C3"/>
    <w:rsid w:val="00F76735"/>
    <w:rsid w:val="00F810A5"/>
    <w:rsid w:val="00F81AB8"/>
    <w:rsid w:val="00F8355E"/>
    <w:rsid w:val="00F95D29"/>
    <w:rsid w:val="00F972AA"/>
    <w:rsid w:val="00F9750A"/>
    <w:rsid w:val="00FA0C0E"/>
    <w:rsid w:val="00FA2FEC"/>
    <w:rsid w:val="00FA32B0"/>
    <w:rsid w:val="00FA47DB"/>
    <w:rsid w:val="00FA5834"/>
    <w:rsid w:val="00FA64BF"/>
    <w:rsid w:val="00FA67B8"/>
    <w:rsid w:val="00FB0027"/>
    <w:rsid w:val="00FB0C91"/>
    <w:rsid w:val="00FB44EC"/>
    <w:rsid w:val="00FB4EEF"/>
    <w:rsid w:val="00FB68AD"/>
    <w:rsid w:val="00FB7460"/>
    <w:rsid w:val="00FB7B34"/>
    <w:rsid w:val="00FC11B9"/>
    <w:rsid w:val="00FC3481"/>
    <w:rsid w:val="00FC6072"/>
    <w:rsid w:val="00FD142A"/>
    <w:rsid w:val="00FD5FF9"/>
    <w:rsid w:val="00FE1876"/>
    <w:rsid w:val="00FE2886"/>
    <w:rsid w:val="00FE2D51"/>
    <w:rsid w:val="00FE719C"/>
    <w:rsid w:val="00FF0EA5"/>
    <w:rsid w:val="00FF1F94"/>
    <w:rsid w:val="00FF30ED"/>
    <w:rsid w:val="00FF4B0D"/>
    <w:rsid w:val="00FF5734"/>
    <w:rsid w:val="00FF7B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6ADC"/>
    <w:pPr>
      <w:ind w:left="720"/>
    </w:pPr>
    <w:rPr>
      <w:sz w:val="24"/>
      <w:szCs w:val="24"/>
    </w:rPr>
  </w:style>
  <w:style w:type="paragraph" w:styleId="Heading1">
    <w:name w:val="heading 1"/>
    <w:basedOn w:val="Normal"/>
    <w:next w:val="Normal"/>
    <w:qFormat/>
    <w:rsid w:val="005D502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D502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5D502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D76ADC"/>
    <w:pPr>
      <w:ind w:left="360" w:hanging="360"/>
    </w:pPr>
  </w:style>
  <w:style w:type="paragraph" w:styleId="List2">
    <w:name w:val="List 2"/>
    <w:basedOn w:val="Normal"/>
    <w:rsid w:val="00D76ADC"/>
    <w:pPr>
      <w:ind w:hanging="360"/>
    </w:pPr>
  </w:style>
  <w:style w:type="paragraph" w:styleId="List3">
    <w:name w:val="List 3"/>
    <w:basedOn w:val="Normal"/>
    <w:rsid w:val="00D76ADC"/>
    <w:pPr>
      <w:ind w:left="1080" w:hanging="360"/>
    </w:pPr>
  </w:style>
  <w:style w:type="paragraph" w:styleId="BodyText">
    <w:name w:val="Body Text"/>
    <w:basedOn w:val="Normal"/>
    <w:rsid w:val="00D76ADC"/>
    <w:pPr>
      <w:spacing w:after="120"/>
    </w:pPr>
  </w:style>
  <w:style w:type="paragraph" w:styleId="Footer">
    <w:name w:val="footer"/>
    <w:basedOn w:val="Normal"/>
    <w:link w:val="FooterChar"/>
    <w:uiPriority w:val="99"/>
    <w:rsid w:val="00D76ADC"/>
    <w:pPr>
      <w:tabs>
        <w:tab w:val="center" w:pos="4320"/>
        <w:tab w:val="right" w:pos="8640"/>
      </w:tabs>
    </w:pPr>
  </w:style>
  <w:style w:type="character" w:styleId="PageNumber">
    <w:name w:val="page number"/>
    <w:basedOn w:val="DefaultParagraphFont"/>
    <w:rsid w:val="00D76ADC"/>
  </w:style>
  <w:style w:type="paragraph" w:styleId="Date">
    <w:name w:val="Date"/>
    <w:basedOn w:val="Normal"/>
    <w:next w:val="Normal"/>
    <w:rsid w:val="005D502F"/>
  </w:style>
  <w:style w:type="paragraph" w:styleId="ListContinue">
    <w:name w:val="List Continue"/>
    <w:basedOn w:val="Normal"/>
    <w:rsid w:val="005D502F"/>
    <w:pPr>
      <w:spacing w:after="120"/>
      <w:ind w:left="360"/>
    </w:pPr>
  </w:style>
  <w:style w:type="paragraph" w:styleId="ListContinue2">
    <w:name w:val="List Continue 2"/>
    <w:basedOn w:val="Normal"/>
    <w:rsid w:val="005D502F"/>
    <w:pPr>
      <w:spacing w:after="120"/>
    </w:pPr>
  </w:style>
  <w:style w:type="paragraph" w:styleId="Header">
    <w:name w:val="header"/>
    <w:basedOn w:val="Normal"/>
    <w:rsid w:val="00A44011"/>
    <w:pPr>
      <w:tabs>
        <w:tab w:val="center" w:pos="4320"/>
        <w:tab w:val="right" w:pos="8640"/>
      </w:tabs>
    </w:pPr>
  </w:style>
  <w:style w:type="paragraph" w:styleId="NormalWeb">
    <w:name w:val="Normal (Web)"/>
    <w:basedOn w:val="Normal"/>
    <w:rsid w:val="00302B39"/>
    <w:pPr>
      <w:spacing w:before="150" w:after="150"/>
    </w:pPr>
  </w:style>
  <w:style w:type="paragraph" w:styleId="BalloonText">
    <w:name w:val="Balloon Text"/>
    <w:basedOn w:val="Normal"/>
    <w:semiHidden/>
    <w:rsid w:val="003C4409"/>
    <w:rPr>
      <w:rFonts w:ascii="Tahoma" w:hAnsi="Tahoma" w:cs="Tahoma"/>
      <w:sz w:val="16"/>
      <w:szCs w:val="16"/>
    </w:rPr>
  </w:style>
  <w:style w:type="paragraph" w:styleId="ListParagraph">
    <w:name w:val="List Paragraph"/>
    <w:basedOn w:val="Normal"/>
    <w:uiPriority w:val="34"/>
    <w:qFormat/>
    <w:rsid w:val="00867C17"/>
  </w:style>
  <w:style w:type="paragraph" w:styleId="DocumentMap">
    <w:name w:val="Document Map"/>
    <w:basedOn w:val="Normal"/>
    <w:semiHidden/>
    <w:rsid w:val="00A03685"/>
    <w:pPr>
      <w:shd w:val="clear" w:color="auto" w:fill="000080"/>
    </w:pPr>
    <w:rPr>
      <w:rFonts w:ascii="Tahoma" w:hAnsi="Tahoma" w:cs="Tahoma"/>
      <w:sz w:val="20"/>
      <w:szCs w:val="20"/>
    </w:rPr>
  </w:style>
  <w:style w:type="character" w:styleId="Hyperlink">
    <w:name w:val="Hyperlink"/>
    <w:basedOn w:val="DefaultParagraphFont"/>
    <w:rsid w:val="00174FEC"/>
    <w:rPr>
      <w:color w:val="0000FF"/>
      <w:u w:val="single"/>
    </w:rPr>
  </w:style>
  <w:style w:type="character" w:customStyle="1" w:styleId="FooterChar">
    <w:name w:val="Footer Char"/>
    <w:basedOn w:val="DefaultParagraphFont"/>
    <w:link w:val="Footer"/>
    <w:uiPriority w:val="99"/>
    <w:rsid w:val="00B46D7E"/>
    <w:rPr>
      <w:sz w:val="24"/>
      <w:szCs w:val="24"/>
    </w:rPr>
  </w:style>
  <w:style w:type="paragraph" w:styleId="EnvelopeReturn">
    <w:name w:val="envelope return"/>
    <w:basedOn w:val="Normal"/>
    <w:rsid w:val="00B477A9"/>
    <w:pPr>
      <w:ind w:left="0"/>
    </w:pPr>
    <w:rPr>
      <w:rFonts w:ascii="Microsoft Sans Serif" w:hAnsi="Microsoft Sans Serif" w:cs="Microsoft Sans Serif"/>
      <w:szCs w:val="22"/>
    </w:rPr>
  </w:style>
</w:styles>
</file>

<file path=word/webSettings.xml><?xml version="1.0" encoding="utf-8"?>
<w:webSettings xmlns:r="http://schemas.openxmlformats.org/officeDocument/2006/relationships" xmlns:w="http://schemas.openxmlformats.org/wordprocessingml/2006/main">
  <w:divs>
    <w:div w:id="1211530966">
      <w:bodyDiv w:val="1"/>
      <w:marLeft w:val="0"/>
      <w:marRight w:val="0"/>
      <w:marTop w:val="0"/>
      <w:marBottom w:val="0"/>
      <w:divBdr>
        <w:top w:val="none" w:sz="0" w:space="0" w:color="auto"/>
        <w:left w:val="none" w:sz="0" w:space="0" w:color="auto"/>
        <w:bottom w:val="none" w:sz="0" w:space="0" w:color="auto"/>
        <w:right w:val="none" w:sz="0" w:space="0" w:color="auto"/>
      </w:divBdr>
      <w:divsChild>
        <w:div w:id="175316065">
          <w:marLeft w:val="0"/>
          <w:marRight w:val="0"/>
          <w:marTop w:val="0"/>
          <w:marBottom w:val="0"/>
          <w:divBdr>
            <w:top w:val="none" w:sz="0" w:space="0" w:color="auto"/>
            <w:left w:val="none" w:sz="0" w:space="0" w:color="auto"/>
            <w:bottom w:val="none" w:sz="0" w:space="0" w:color="auto"/>
            <w:right w:val="none" w:sz="0" w:space="0" w:color="auto"/>
          </w:divBdr>
          <w:divsChild>
            <w:div w:id="1709523663">
              <w:marLeft w:val="0"/>
              <w:marRight w:val="0"/>
              <w:marTop w:val="0"/>
              <w:marBottom w:val="0"/>
              <w:divBdr>
                <w:top w:val="none" w:sz="0" w:space="0" w:color="auto"/>
                <w:left w:val="none" w:sz="0" w:space="0" w:color="auto"/>
                <w:bottom w:val="none" w:sz="0" w:space="0" w:color="auto"/>
                <w:right w:val="none" w:sz="0" w:space="0" w:color="auto"/>
              </w:divBdr>
              <w:divsChild>
                <w:div w:id="1152020864">
                  <w:marLeft w:val="0"/>
                  <w:marRight w:val="0"/>
                  <w:marTop w:val="0"/>
                  <w:marBottom w:val="0"/>
                  <w:divBdr>
                    <w:top w:val="none" w:sz="0" w:space="0" w:color="auto"/>
                    <w:left w:val="none" w:sz="0" w:space="0" w:color="auto"/>
                    <w:bottom w:val="none" w:sz="0" w:space="0" w:color="auto"/>
                    <w:right w:val="none" w:sz="0" w:space="0" w:color="auto"/>
                  </w:divBdr>
                  <w:divsChild>
                    <w:div w:id="1487237817">
                      <w:marLeft w:val="0"/>
                      <w:marRight w:val="0"/>
                      <w:marTop w:val="0"/>
                      <w:marBottom w:val="0"/>
                      <w:divBdr>
                        <w:top w:val="none" w:sz="0" w:space="0" w:color="auto"/>
                        <w:left w:val="none" w:sz="0" w:space="0" w:color="auto"/>
                        <w:bottom w:val="none" w:sz="0" w:space="0" w:color="auto"/>
                        <w:right w:val="none" w:sz="0" w:space="0" w:color="auto"/>
                      </w:divBdr>
                      <w:divsChild>
                        <w:div w:id="1163281869">
                          <w:marLeft w:val="0"/>
                          <w:marRight w:val="0"/>
                          <w:marTop w:val="0"/>
                          <w:marBottom w:val="0"/>
                          <w:divBdr>
                            <w:top w:val="none" w:sz="0" w:space="0" w:color="auto"/>
                            <w:left w:val="none" w:sz="0" w:space="0" w:color="auto"/>
                            <w:bottom w:val="none" w:sz="0" w:space="0" w:color="auto"/>
                            <w:right w:val="none" w:sz="0" w:space="0" w:color="auto"/>
                          </w:divBdr>
                          <w:divsChild>
                            <w:div w:id="756631532">
                              <w:marLeft w:val="0"/>
                              <w:marRight w:val="0"/>
                              <w:marTop w:val="0"/>
                              <w:marBottom w:val="0"/>
                              <w:divBdr>
                                <w:top w:val="none" w:sz="0" w:space="0" w:color="auto"/>
                                <w:left w:val="none" w:sz="0" w:space="0" w:color="auto"/>
                                <w:bottom w:val="none" w:sz="0" w:space="0" w:color="auto"/>
                                <w:right w:val="none" w:sz="0" w:space="0" w:color="auto"/>
                              </w:divBdr>
                              <w:divsChild>
                                <w:div w:id="19579791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rcrosoft.com/licens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6596-4E3C-4150-8496-CAB379089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WNYRIC Standards Committee Meeting</vt:lpstr>
    </vt:vector>
  </TitlesOfParts>
  <Company>Erie 1 BOCES</Company>
  <LinksUpToDate>false</LinksUpToDate>
  <CharactersWithSpaces>9214</CharactersWithSpaces>
  <SharedDoc>false</SharedDoc>
  <HLinks>
    <vt:vector size="6" baseType="variant">
      <vt:variant>
        <vt:i4>7995454</vt:i4>
      </vt:variant>
      <vt:variant>
        <vt:i4>0</vt:i4>
      </vt:variant>
      <vt:variant>
        <vt:i4>0</vt:i4>
      </vt:variant>
      <vt:variant>
        <vt:i4>5</vt:i4>
      </vt:variant>
      <vt:variant>
        <vt:lpwstr>http://www.microsoft.com/Presspass/press/2009/jul09/07-22Windows7RTMPR.mspx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WNYRIC Standards Committee Meeting</dc:title>
  <dc:creator>New</dc:creator>
  <cp:lastModifiedBy>Valerie Winegarden</cp:lastModifiedBy>
  <cp:revision>10</cp:revision>
  <cp:lastPrinted>2011-08-12T18:09:00Z</cp:lastPrinted>
  <dcterms:created xsi:type="dcterms:W3CDTF">2011-08-12T18:03:00Z</dcterms:created>
  <dcterms:modified xsi:type="dcterms:W3CDTF">2011-08-16T19:08:00Z</dcterms:modified>
</cp:coreProperties>
</file>